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360"/>
      </w:tblGrid>
      <w:tr w:rsidR="00400D39" w:rsidRPr="00400D39" w14:paraId="555AAF31" w14:textId="77777777" w:rsidTr="00400D39">
        <w:trPr>
          <w:tblCellSpacing w:w="15" w:type="dxa"/>
        </w:trPr>
        <w:tc>
          <w:tcPr>
            <w:tcW w:w="4977" w:type="pct"/>
            <w:shd w:val="clear" w:color="auto" w:fill="FFFFFF"/>
            <w:tcMar>
              <w:top w:w="0" w:type="dxa"/>
              <w:left w:w="0" w:type="dxa"/>
              <w:bottom w:w="0" w:type="dxa"/>
              <w:right w:w="0" w:type="dxa"/>
            </w:tcMar>
            <w:hideMark/>
          </w:tcPr>
          <w:tbl>
            <w:tblPr>
              <w:tblW w:w="8984" w:type="dxa"/>
              <w:tblCellSpacing w:w="15" w:type="dxa"/>
              <w:tblCellMar>
                <w:top w:w="15" w:type="dxa"/>
                <w:left w:w="15" w:type="dxa"/>
                <w:bottom w:w="15" w:type="dxa"/>
                <w:right w:w="15" w:type="dxa"/>
              </w:tblCellMar>
              <w:tblLook w:val="04A0" w:firstRow="1" w:lastRow="0" w:firstColumn="1" w:lastColumn="0" w:noHBand="0" w:noVBand="1"/>
              <w:tblPrChange w:id="0" w:author="Sheila Seelau" w:date="2022-04-15T13:23:00Z">
                <w:tblPr>
                  <w:tblW w:w="12900" w:type="dxa"/>
                  <w:tblCellSpacing w:w="15" w:type="dxa"/>
                  <w:tblCellMar>
                    <w:top w:w="15" w:type="dxa"/>
                    <w:left w:w="15" w:type="dxa"/>
                    <w:bottom w:w="15" w:type="dxa"/>
                    <w:right w:w="15" w:type="dxa"/>
                  </w:tblCellMar>
                  <w:tblLook w:val="04A0" w:firstRow="1" w:lastRow="0" w:firstColumn="1" w:lastColumn="0" w:noHBand="0" w:noVBand="1"/>
                </w:tblPr>
              </w:tblPrChange>
            </w:tblPr>
            <w:tblGrid>
              <w:gridCol w:w="8984"/>
              <w:tblGridChange w:id="1">
                <w:tblGrid>
                  <w:gridCol w:w="12900"/>
                </w:tblGrid>
              </w:tblGridChange>
            </w:tblGrid>
            <w:tr w:rsidR="00400D39" w:rsidRPr="00400D39" w14:paraId="2C87164C" w14:textId="77777777" w:rsidTr="00AA7CF5">
              <w:trPr>
                <w:trHeight w:val="672"/>
                <w:tblCellSpacing w:w="15" w:type="dxa"/>
                <w:trPrChange w:id="2" w:author="Sheila Seelau" w:date="2022-04-15T13:23:00Z">
                  <w:trPr>
                    <w:tblCellSpacing w:w="15" w:type="dxa"/>
                  </w:trPr>
                </w:trPrChange>
              </w:trPr>
              <w:tc>
                <w:tcPr>
                  <w:tcW w:w="0" w:type="auto"/>
                  <w:tcMar>
                    <w:top w:w="0" w:type="dxa"/>
                    <w:left w:w="0" w:type="dxa"/>
                    <w:bottom w:w="0" w:type="dxa"/>
                    <w:right w:w="0" w:type="dxa"/>
                  </w:tcMar>
                  <w:hideMark/>
                  <w:tcPrChange w:id="3" w:author="Sheila Seelau" w:date="2022-04-15T13:23:00Z">
                    <w:tcPr>
                      <w:tcW w:w="0" w:type="auto"/>
                      <w:tcMar>
                        <w:top w:w="0" w:type="dxa"/>
                        <w:left w:w="0" w:type="dxa"/>
                        <w:bottom w:w="0" w:type="dxa"/>
                        <w:right w:w="0" w:type="dxa"/>
                      </w:tcMar>
                      <w:hideMark/>
                    </w:tcPr>
                  </w:tcPrChange>
                </w:tcPr>
                <w:p w14:paraId="0BDCB136" w14:textId="77777777" w:rsidR="00400D39" w:rsidRPr="00400D39" w:rsidRDefault="00400D39" w:rsidP="00400D39">
                  <w:pPr>
                    <w:spacing w:before="150" w:after="150"/>
                    <w:textAlignment w:val="baseline"/>
                    <w:outlineLvl w:val="0"/>
                    <w:rPr>
                      <w:rFonts w:ascii="Century Gothic" w:eastAsia="Times New Roman" w:hAnsi="Century Gothic" w:cs="Times New Roman"/>
                      <w:b/>
                      <w:bCs/>
                      <w:color w:val="734E8E"/>
                      <w:kern w:val="36"/>
                      <w:sz w:val="33"/>
                      <w:szCs w:val="33"/>
                    </w:rPr>
                  </w:pPr>
                  <w:r w:rsidRPr="00400D39">
                    <w:rPr>
                      <w:rFonts w:ascii="Century Gothic" w:eastAsia="Times New Roman" w:hAnsi="Century Gothic" w:cs="Times New Roman"/>
                      <w:b/>
                      <w:bCs/>
                      <w:color w:val="734E8E"/>
                      <w:kern w:val="36"/>
                      <w:sz w:val="33"/>
                      <w:szCs w:val="33"/>
                    </w:rPr>
                    <w:t>Architectural Design and Construction Technology, AS</w:t>
                  </w:r>
                </w:p>
              </w:tc>
            </w:tr>
            <w:tr w:rsidR="00400D39" w:rsidRPr="00400D39" w14:paraId="23FE4258" w14:textId="77777777" w:rsidTr="00AA7CF5">
              <w:trPr>
                <w:trHeight w:val="254"/>
                <w:tblCellSpacing w:w="15" w:type="dxa"/>
                <w:trPrChange w:id="4" w:author="Sheila Seelau" w:date="2022-04-15T13:23:00Z">
                  <w:trPr>
                    <w:tblCellSpacing w:w="15" w:type="dxa"/>
                  </w:trPr>
                </w:trPrChange>
              </w:trPr>
              <w:tc>
                <w:tcPr>
                  <w:tcW w:w="0" w:type="auto"/>
                  <w:tcMar>
                    <w:top w:w="0" w:type="dxa"/>
                    <w:left w:w="0" w:type="dxa"/>
                    <w:bottom w:w="0" w:type="dxa"/>
                    <w:right w:w="0" w:type="dxa"/>
                  </w:tcMar>
                  <w:hideMark/>
                  <w:tcPrChange w:id="5" w:author="Sheila Seelau" w:date="2022-04-15T13:23:00Z">
                    <w:tcPr>
                      <w:tcW w:w="0" w:type="auto"/>
                      <w:tcMar>
                        <w:top w:w="0" w:type="dxa"/>
                        <w:left w:w="0" w:type="dxa"/>
                        <w:bottom w:w="0" w:type="dxa"/>
                        <w:right w:w="0" w:type="dxa"/>
                      </w:tcMar>
                      <w:hideMark/>
                    </w:tcPr>
                  </w:tcPrChange>
                </w:tcPr>
                <w:p w14:paraId="556F257E" w14:textId="77777777" w:rsidR="00400D39" w:rsidRPr="00400D39" w:rsidRDefault="007E49B9" w:rsidP="00AA7CF5">
                  <w:pPr>
                    <w:spacing w:after="0"/>
                    <w:rPr>
                      <w:rFonts w:ascii="Century Gothic" w:eastAsia="Times New Roman" w:hAnsi="Century Gothic" w:cs="Times New Roman"/>
                      <w:color w:val="666666"/>
                      <w:sz w:val="21"/>
                      <w:szCs w:val="21"/>
                    </w:rPr>
                  </w:pPr>
                  <w:r>
                    <w:rPr>
                      <w:rFonts w:ascii="Century Gothic" w:eastAsia="Times New Roman" w:hAnsi="Century Gothic" w:cs="Times New Roman"/>
                      <w:color w:val="666666"/>
                      <w:sz w:val="21"/>
                      <w:szCs w:val="21"/>
                    </w:rPr>
                    <w:pict w14:anchorId="48520AA0">
                      <v:rect id="_x0000_i2081" style="width:0;height:0" o:hralign="center" o:hrstd="t" o:hr="t" fillcolor="#a0a0a0" stroked="f"/>
                    </w:pict>
                  </w:r>
                </w:p>
              </w:tc>
            </w:tr>
          </w:tbl>
          <w:p w14:paraId="6C43EF33" w14:textId="77777777" w:rsidR="00400D39" w:rsidRPr="00400D39" w:rsidRDefault="00400D39" w:rsidP="00400D39">
            <w:pPr>
              <w:spacing w:after="0"/>
              <w:textAlignment w:val="baseline"/>
              <w:rPr>
                <w:rFonts w:ascii="Century Gothic" w:eastAsia="Times New Roman" w:hAnsi="Century Gothic" w:cs="Times New Roman"/>
                <w:color w:val="666666"/>
                <w:sz w:val="21"/>
                <w:szCs w:val="21"/>
              </w:rPr>
            </w:pPr>
            <w:r w:rsidRPr="00400D39">
              <w:rPr>
                <w:rFonts w:ascii="Century Gothic" w:eastAsia="Times New Roman" w:hAnsi="Century Gothic" w:cs="Times New Roman"/>
                <w:noProof/>
                <w:color w:val="666666"/>
                <w:sz w:val="21"/>
                <w:szCs w:val="21"/>
              </w:rPr>
              <w:drawing>
                <wp:inline distT="0" distB="0" distL="0" distR="0" wp14:anchorId="51A1E50C" wp14:editId="4ADCD912">
                  <wp:extent cx="123825" cy="133350"/>
                  <wp:effectExtent l="0" t="0" r="9525" b="0"/>
                  <wp:docPr id="22" name="Picture 22" descr="Return to {$returnto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eturn to {$returnto_tex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33350"/>
                          </a:xfrm>
                          <a:prstGeom prst="rect">
                            <a:avLst/>
                          </a:prstGeom>
                          <a:noFill/>
                          <a:ln>
                            <a:noFill/>
                          </a:ln>
                        </pic:spPr>
                      </pic:pic>
                    </a:graphicData>
                  </a:graphic>
                </wp:inline>
              </w:drawing>
            </w:r>
            <w:r w:rsidRPr="00400D39">
              <w:rPr>
                <w:rFonts w:ascii="Century Gothic" w:eastAsia="Times New Roman" w:hAnsi="Century Gothic" w:cs="Times New Roman"/>
                <w:color w:val="666666"/>
                <w:sz w:val="21"/>
                <w:szCs w:val="21"/>
              </w:rPr>
              <w:t> Return to: </w:t>
            </w:r>
            <w:hyperlink r:id="rId6" w:history="1">
              <w:r w:rsidRPr="00400D39">
                <w:rPr>
                  <w:rFonts w:ascii="Century Gothic" w:eastAsia="Times New Roman" w:hAnsi="Century Gothic" w:cs="Times New Roman"/>
                  <w:color w:val="41A5A3"/>
                  <w:sz w:val="21"/>
                  <w:szCs w:val="21"/>
                  <w:u w:val="single"/>
                  <w:bdr w:val="none" w:sz="0" w:space="0" w:color="auto" w:frame="1"/>
                </w:rPr>
                <w:t>Programs of Study</w:t>
              </w:r>
            </w:hyperlink>
          </w:p>
          <w:p w14:paraId="053C7171" w14:textId="77777777" w:rsidR="00400D39" w:rsidRPr="00400D39" w:rsidRDefault="00400D39" w:rsidP="00400D39">
            <w:pPr>
              <w:spacing w:before="300" w:after="150"/>
              <w:textAlignment w:val="baseline"/>
              <w:outlineLvl w:val="2"/>
              <w:rPr>
                <w:rFonts w:ascii="Century Gothic" w:eastAsia="Times New Roman" w:hAnsi="Century Gothic" w:cs="Times New Roman"/>
                <w:b/>
                <w:bCs/>
                <w:color w:val="734E8E"/>
                <w:sz w:val="27"/>
                <w:szCs w:val="27"/>
              </w:rPr>
            </w:pPr>
            <w:r w:rsidRPr="00400D39">
              <w:rPr>
                <w:rFonts w:ascii="Century Gothic" w:eastAsia="Times New Roman" w:hAnsi="Century Gothic" w:cs="Times New Roman"/>
                <w:b/>
                <w:bCs/>
                <w:color w:val="734E8E"/>
                <w:sz w:val="27"/>
                <w:szCs w:val="27"/>
              </w:rPr>
              <w:t>Purpose</w:t>
            </w:r>
          </w:p>
          <w:p w14:paraId="7AD89D8A" w14:textId="355A5031" w:rsidR="00400D39" w:rsidRPr="00400D39" w:rsidRDefault="00400D39" w:rsidP="00400D39">
            <w:pPr>
              <w:spacing w:before="150" w:after="150"/>
              <w:textAlignment w:val="baseline"/>
              <w:rPr>
                <w:rFonts w:ascii="Century Gothic" w:eastAsia="Times New Roman" w:hAnsi="Century Gothic" w:cs="Times New Roman"/>
                <w:color w:val="666666"/>
                <w:sz w:val="21"/>
                <w:szCs w:val="21"/>
              </w:rPr>
            </w:pPr>
            <w:r w:rsidRPr="00400D39">
              <w:rPr>
                <w:rFonts w:ascii="Century Gothic" w:eastAsia="Times New Roman" w:hAnsi="Century Gothic" w:cs="Times New Roman"/>
                <w:color w:val="666666"/>
                <w:sz w:val="21"/>
                <w:szCs w:val="21"/>
              </w:rPr>
              <w:t xml:space="preserve">The Associate in Science (AS) in Architectural Design and Construction Technology program prepares students for further education and careers in the </w:t>
            </w:r>
            <w:del w:id="6" w:author="Sheila Seelau" w:date="2022-01-18T16:54:00Z">
              <w:r w:rsidRPr="00400D39" w:rsidDel="00AD3C9D">
                <w:rPr>
                  <w:rFonts w:ascii="Century Gothic" w:eastAsia="Times New Roman" w:hAnsi="Century Gothic" w:cs="Times New Roman"/>
                  <w:color w:val="666666"/>
                  <w:sz w:val="21"/>
                  <w:szCs w:val="21"/>
                </w:rPr>
                <w:delText xml:space="preserve">Architecture </w:delText>
              </w:r>
            </w:del>
            <w:ins w:id="7" w:author="Sheila Seelau" w:date="2022-01-18T16:54:00Z">
              <w:r w:rsidR="00AD3C9D">
                <w:rPr>
                  <w:rFonts w:ascii="Century Gothic" w:eastAsia="Times New Roman" w:hAnsi="Century Gothic" w:cs="Times New Roman"/>
                  <w:color w:val="666666"/>
                  <w:sz w:val="21"/>
                  <w:szCs w:val="21"/>
                </w:rPr>
                <w:t>a</w:t>
              </w:r>
              <w:r w:rsidR="00AD3C9D" w:rsidRPr="00400D39">
                <w:rPr>
                  <w:rFonts w:ascii="Century Gothic" w:eastAsia="Times New Roman" w:hAnsi="Century Gothic" w:cs="Times New Roman"/>
                  <w:color w:val="666666"/>
                  <w:sz w:val="21"/>
                  <w:szCs w:val="21"/>
                </w:rPr>
                <w:t xml:space="preserve">rchitecture </w:t>
              </w:r>
            </w:ins>
            <w:r w:rsidRPr="00400D39">
              <w:rPr>
                <w:rFonts w:ascii="Century Gothic" w:eastAsia="Times New Roman" w:hAnsi="Century Gothic" w:cs="Times New Roman"/>
                <w:color w:val="666666"/>
                <w:sz w:val="21"/>
                <w:szCs w:val="21"/>
              </w:rPr>
              <w:t xml:space="preserve">and </w:t>
            </w:r>
            <w:del w:id="8" w:author="Sheila Seelau" w:date="2022-01-18T16:54:00Z">
              <w:r w:rsidRPr="00400D39" w:rsidDel="00AD3C9D">
                <w:rPr>
                  <w:rFonts w:ascii="Century Gothic" w:eastAsia="Times New Roman" w:hAnsi="Century Gothic" w:cs="Times New Roman"/>
                  <w:color w:val="666666"/>
                  <w:sz w:val="21"/>
                  <w:szCs w:val="21"/>
                </w:rPr>
                <w:delText xml:space="preserve">Construction </w:delText>
              </w:r>
            </w:del>
            <w:ins w:id="9" w:author="Sheila Seelau" w:date="2022-01-18T16:54:00Z">
              <w:r w:rsidR="00AD3C9D">
                <w:rPr>
                  <w:rFonts w:ascii="Century Gothic" w:eastAsia="Times New Roman" w:hAnsi="Century Gothic" w:cs="Times New Roman"/>
                  <w:color w:val="666666"/>
                  <w:sz w:val="21"/>
                  <w:szCs w:val="21"/>
                </w:rPr>
                <w:t>c</w:t>
              </w:r>
              <w:r w:rsidR="00AD3C9D" w:rsidRPr="00400D39">
                <w:rPr>
                  <w:rFonts w:ascii="Century Gothic" w:eastAsia="Times New Roman" w:hAnsi="Century Gothic" w:cs="Times New Roman"/>
                  <w:color w:val="666666"/>
                  <w:sz w:val="21"/>
                  <w:szCs w:val="21"/>
                </w:rPr>
                <w:t xml:space="preserve">onstruction </w:t>
              </w:r>
            </w:ins>
            <w:r w:rsidRPr="00400D39">
              <w:rPr>
                <w:rFonts w:ascii="Century Gothic" w:eastAsia="Times New Roman" w:hAnsi="Century Gothic" w:cs="Times New Roman"/>
                <w:color w:val="666666"/>
                <w:sz w:val="21"/>
                <w:szCs w:val="21"/>
              </w:rPr>
              <w:t>field</w:t>
            </w:r>
            <w:ins w:id="10" w:author="Sheila Seelau" w:date="2022-01-18T16:54:00Z">
              <w:r w:rsidR="00AD3C9D">
                <w:rPr>
                  <w:rFonts w:ascii="Century Gothic" w:eastAsia="Times New Roman" w:hAnsi="Century Gothic" w:cs="Times New Roman"/>
                  <w:color w:val="666666"/>
                  <w:sz w:val="21"/>
                  <w:szCs w:val="21"/>
                </w:rPr>
                <w:t>s</w:t>
              </w:r>
            </w:ins>
            <w:r w:rsidRPr="00400D39">
              <w:rPr>
                <w:rFonts w:ascii="Century Gothic" w:eastAsia="Times New Roman" w:hAnsi="Century Gothic" w:cs="Times New Roman"/>
                <w:color w:val="666666"/>
                <w:sz w:val="21"/>
                <w:szCs w:val="21"/>
              </w:rPr>
              <w:t>. The content includes</w:t>
            </w:r>
            <w:del w:id="11" w:author="Sheila Seelau" w:date="2022-01-18T16:55:00Z">
              <w:r w:rsidRPr="00400D39" w:rsidDel="00AD3C9D">
                <w:rPr>
                  <w:rFonts w:ascii="Century Gothic" w:eastAsia="Times New Roman" w:hAnsi="Century Gothic" w:cs="Times New Roman"/>
                  <w:color w:val="666666"/>
                  <w:sz w:val="21"/>
                  <w:szCs w:val="21"/>
                </w:rPr>
                <w:delText>,</w:delText>
              </w:r>
            </w:del>
            <w:r w:rsidRPr="00400D39">
              <w:rPr>
                <w:rFonts w:ascii="Century Gothic" w:eastAsia="Times New Roman" w:hAnsi="Century Gothic" w:cs="Times New Roman"/>
                <w:color w:val="666666"/>
                <w:sz w:val="21"/>
                <w:szCs w:val="21"/>
              </w:rPr>
              <w:t xml:space="preserve"> but is not limited to communication skills, leadership skills, human relations and employability skills, safe and efficient work practices, assisting architects and architectural engineers in planning and designing structures, using construction materials, and dealing with contracts and specifications.</w:t>
            </w:r>
          </w:p>
          <w:p w14:paraId="6320BEC0" w14:textId="77777777" w:rsidR="00400D39" w:rsidRPr="00400D39" w:rsidRDefault="00400D39" w:rsidP="00400D39">
            <w:pPr>
              <w:spacing w:before="300" w:after="150"/>
              <w:textAlignment w:val="baseline"/>
              <w:outlineLvl w:val="2"/>
              <w:rPr>
                <w:rFonts w:ascii="Century Gothic" w:eastAsia="Times New Roman" w:hAnsi="Century Gothic" w:cs="Times New Roman"/>
                <w:b/>
                <w:bCs/>
                <w:color w:val="734E8E"/>
                <w:sz w:val="27"/>
                <w:szCs w:val="27"/>
              </w:rPr>
            </w:pPr>
            <w:r w:rsidRPr="00400D39">
              <w:rPr>
                <w:rFonts w:ascii="Century Gothic" w:eastAsia="Times New Roman" w:hAnsi="Century Gothic" w:cs="Times New Roman"/>
                <w:b/>
                <w:bCs/>
                <w:color w:val="734E8E"/>
                <w:sz w:val="27"/>
                <w:szCs w:val="27"/>
              </w:rPr>
              <w:t>Program Structure</w:t>
            </w:r>
          </w:p>
          <w:p w14:paraId="7A42C342" w14:textId="414C4425" w:rsidR="00400D39" w:rsidRPr="00400D39" w:rsidRDefault="00400D39" w:rsidP="00400D39">
            <w:pPr>
              <w:spacing w:before="150" w:after="150"/>
              <w:textAlignment w:val="baseline"/>
              <w:rPr>
                <w:rFonts w:ascii="Century Gothic" w:eastAsia="Times New Roman" w:hAnsi="Century Gothic" w:cs="Times New Roman"/>
                <w:color w:val="666666"/>
                <w:sz w:val="21"/>
                <w:szCs w:val="21"/>
              </w:rPr>
            </w:pPr>
            <w:r w:rsidRPr="00400D39">
              <w:rPr>
                <w:rFonts w:ascii="Century Gothic" w:eastAsia="Times New Roman" w:hAnsi="Century Gothic" w:cs="Times New Roman"/>
                <w:color w:val="666666"/>
                <w:sz w:val="21"/>
                <w:szCs w:val="21"/>
              </w:rPr>
              <w:t>This program is a planned sequence of instruction consisting of 66 credit hours in the following areas: 18 credit hours of General Education Requirements</w:t>
            </w:r>
            <w:ins w:id="12" w:author="Sheila Seelau" w:date="2022-01-18T16:55:00Z">
              <w:r w:rsidR="00AD3C9D">
                <w:rPr>
                  <w:rFonts w:ascii="Century Gothic" w:eastAsia="Times New Roman" w:hAnsi="Century Gothic" w:cs="Times New Roman"/>
                  <w:color w:val="666666"/>
                  <w:sz w:val="21"/>
                  <w:szCs w:val="21"/>
                </w:rPr>
                <w:t>;</w:t>
              </w:r>
            </w:ins>
            <w:del w:id="13" w:author="Sheila Seelau" w:date="2022-01-18T16:55:00Z">
              <w:r w:rsidRPr="00400D39" w:rsidDel="00AD3C9D">
                <w:rPr>
                  <w:rFonts w:ascii="Century Gothic" w:eastAsia="Times New Roman" w:hAnsi="Century Gothic" w:cs="Times New Roman"/>
                  <w:color w:val="666666"/>
                  <w:sz w:val="21"/>
                  <w:szCs w:val="21"/>
                </w:rPr>
                <w:delText>,</w:delText>
              </w:r>
            </w:del>
            <w:r w:rsidRPr="00400D39">
              <w:rPr>
                <w:rFonts w:ascii="Century Gothic" w:eastAsia="Times New Roman" w:hAnsi="Century Gothic" w:cs="Times New Roman"/>
                <w:color w:val="666666"/>
                <w:sz w:val="21"/>
                <w:szCs w:val="21"/>
              </w:rPr>
              <w:t xml:space="preserve"> </w:t>
            </w:r>
            <w:del w:id="14" w:author="Sheila Seelau" w:date="2022-01-18T16:55:00Z">
              <w:r w:rsidRPr="00400D39" w:rsidDel="00AD3C9D">
                <w:rPr>
                  <w:rFonts w:ascii="Century Gothic" w:eastAsia="Times New Roman" w:hAnsi="Century Gothic" w:cs="Times New Roman"/>
                  <w:color w:val="666666"/>
                  <w:sz w:val="21"/>
                  <w:szCs w:val="21"/>
                </w:rPr>
                <w:delText xml:space="preserve">19 </w:delText>
              </w:r>
            </w:del>
            <w:ins w:id="15" w:author="Sheila Seelau" w:date="2022-01-18T16:55:00Z">
              <w:r w:rsidR="00AD3C9D">
                <w:rPr>
                  <w:rFonts w:ascii="Century Gothic" w:eastAsia="Times New Roman" w:hAnsi="Century Gothic" w:cs="Times New Roman"/>
                  <w:color w:val="666666"/>
                  <w:sz w:val="21"/>
                  <w:szCs w:val="21"/>
                </w:rPr>
                <w:t>4</w:t>
              </w:r>
            </w:ins>
            <w:ins w:id="16" w:author="Sheila Seelau" w:date="2022-01-18T17:36:00Z">
              <w:r w:rsidR="003E161B">
                <w:rPr>
                  <w:rFonts w:ascii="Century Gothic" w:eastAsia="Times New Roman" w:hAnsi="Century Gothic" w:cs="Times New Roman"/>
                  <w:color w:val="666666"/>
                  <w:sz w:val="21"/>
                  <w:szCs w:val="21"/>
                </w:rPr>
                <w:t>4</w:t>
              </w:r>
            </w:ins>
            <w:ins w:id="17" w:author="Sheila Seelau" w:date="2022-01-18T16:55:00Z">
              <w:r w:rsidR="00AD3C9D" w:rsidRPr="00400D39">
                <w:rPr>
                  <w:rFonts w:ascii="Century Gothic" w:eastAsia="Times New Roman" w:hAnsi="Century Gothic" w:cs="Times New Roman"/>
                  <w:color w:val="666666"/>
                  <w:sz w:val="21"/>
                  <w:szCs w:val="21"/>
                </w:rPr>
                <w:t xml:space="preserve"> </w:t>
              </w:r>
            </w:ins>
            <w:r w:rsidRPr="00400D39">
              <w:rPr>
                <w:rFonts w:ascii="Century Gothic" w:eastAsia="Times New Roman" w:hAnsi="Century Gothic" w:cs="Times New Roman"/>
                <w:color w:val="666666"/>
                <w:sz w:val="21"/>
                <w:szCs w:val="21"/>
              </w:rPr>
              <w:t xml:space="preserve">credit hours of </w:t>
            </w:r>
            <w:ins w:id="18" w:author="Sheila Seelau" w:date="2022-04-14T12:22:00Z">
              <w:r w:rsidR="0068006F">
                <w:rPr>
                  <w:rFonts w:ascii="Century Gothic" w:eastAsia="Times New Roman" w:hAnsi="Century Gothic" w:cs="Times New Roman"/>
                  <w:color w:val="666666"/>
                  <w:sz w:val="21"/>
                  <w:szCs w:val="21"/>
                </w:rPr>
                <w:t>Program</w:t>
              </w:r>
            </w:ins>
            <w:del w:id="19" w:author="Sheila Seelau" w:date="2022-04-14T12:22:00Z">
              <w:r w:rsidRPr="00400D39" w:rsidDel="0068006F">
                <w:rPr>
                  <w:rFonts w:ascii="Century Gothic" w:eastAsia="Times New Roman" w:hAnsi="Century Gothic" w:cs="Times New Roman"/>
                  <w:color w:val="666666"/>
                  <w:sz w:val="21"/>
                  <w:szCs w:val="21"/>
                </w:rPr>
                <w:delText>Architectural Design and Construction Technology</w:delText>
              </w:r>
            </w:del>
            <w:r w:rsidRPr="00400D39">
              <w:rPr>
                <w:rFonts w:ascii="Century Gothic" w:eastAsia="Times New Roman" w:hAnsi="Century Gothic" w:cs="Times New Roman"/>
                <w:color w:val="666666"/>
                <w:sz w:val="21"/>
                <w:szCs w:val="21"/>
              </w:rPr>
              <w:t xml:space="preserve"> </w:t>
            </w:r>
            <w:ins w:id="20" w:author="Sheila Seelau" w:date="2022-01-18T16:55:00Z">
              <w:r w:rsidR="00AD3C9D">
                <w:rPr>
                  <w:rFonts w:ascii="Century Gothic" w:eastAsia="Times New Roman" w:hAnsi="Century Gothic" w:cs="Times New Roman"/>
                  <w:color w:val="666666"/>
                  <w:sz w:val="21"/>
                  <w:szCs w:val="21"/>
                </w:rPr>
                <w:t xml:space="preserve">Requirements, including </w:t>
              </w:r>
            </w:ins>
            <w:ins w:id="21" w:author="Sheila Seelau" w:date="2022-01-18T16:56:00Z">
              <w:r w:rsidR="00AD3C9D">
                <w:rPr>
                  <w:rFonts w:ascii="Century Gothic" w:eastAsia="Times New Roman" w:hAnsi="Century Gothic" w:cs="Times New Roman"/>
                  <w:color w:val="666666"/>
                  <w:sz w:val="21"/>
                  <w:szCs w:val="21"/>
                </w:rPr>
                <w:t xml:space="preserve">16 credit hours of </w:t>
              </w:r>
            </w:ins>
            <w:r w:rsidRPr="00400D39">
              <w:rPr>
                <w:rFonts w:ascii="Century Gothic" w:eastAsia="Times New Roman" w:hAnsi="Century Gothic" w:cs="Times New Roman"/>
                <w:color w:val="666666"/>
                <w:sz w:val="21"/>
                <w:szCs w:val="21"/>
              </w:rPr>
              <w:t>Foundation</w:t>
            </w:r>
            <w:del w:id="22" w:author="Sheila Seelau" w:date="2022-01-18T16:56:00Z">
              <w:r w:rsidRPr="00400D39" w:rsidDel="00AD3C9D">
                <w:rPr>
                  <w:rFonts w:ascii="Century Gothic" w:eastAsia="Times New Roman" w:hAnsi="Century Gothic" w:cs="Times New Roman"/>
                  <w:color w:val="666666"/>
                  <w:sz w:val="21"/>
                  <w:szCs w:val="21"/>
                </w:rPr>
                <w:delText xml:space="preserve"> Core Requirements</w:delText>
              </w:r>
            </w:del>
            <w:ins w:id="23" w:author="Sheila Seelau" w:date="2022-01-18T16:56:00Z">
              <w:r w:rsidR="00AD3C9D">
                <w:rPr>
                  <w:rFonts w:ascii="Century Gothic" w:eastAsia="Times New Roman" w:hAnsi="Century Gothic" w:cs="Times New Roman"/>
                  <w:color w:val="666666"/>
                  <w:sz w:val="21"/>
                  <w:szCs w:val="21"/>
                </w:rPr>
                <w:t xml:space="preserve"> </w:t>
              </w:r>
            </w:ins>
            <w:ins w:id="24" w:author="Sheila Seelau" w:date="2022-04-14T12:23:00Z">
              <w:r w:rsidR="0068006F">
                <w:rPr>
                  <w:rFonts w:ascii="Century Gothic" w:eastAsia="Times New Roman" w:hAnsi="Century Gothic" w:cs="Times New Roman"/>
                  <w:color w:val="666666"/>
                  <w:sz w:val="21"/>
                  <w:szCs w:val="21"/>
                </w:rPr>
                <w:t>C</w:t>
              </w:r>
            </w:ins>
            <w:ins w:id="25" w:author="Sheila Seelau" w:date="2022-01-18T16:56:00Z">
              <w:r w:rsidR="00AD3C9D">
                <w:rPr>
                  <w:rFonts w:ascii="Century Gothic" w:eastAsia="Times New Roman" w:hAnsi="Century Gothic" w:cs="Times New Roman"/>
                  <w:color w:val="666666"/>
                  <w:sz w:val="21"/>
                  <w:szCs w:val="21"/>
                </w:rPr>
                <w:t>ourses and</w:t>
              </w:r>
            </w:ins>
            <w:del w:id="26" w:author="Sheila Seelau" w:date="2022-01-18T16:56:00Z">
              <w:r w:rsidRPr="00400D39" w:rsidDel="00AD3C9D">
                <w:rPr>
                  <w:rFonts w:ascii="Century Gothic" w:eastAsia="Times New Roman" w:hAnsi="Century Gothic" w:cs="Times New Roman"/>
                  <w:color w:val="666666"/>
                  <w:sz w:val="21"/>
                  <w:szCs w:val="21"/>
                </w:rPr>
                <w:delText>,</w:delText>
              </w:r>
            </w:del>
            <w:r w:rsidRPr="00400D39">
              <w:rPr>
                <w:rFonts w:ascii="Century Gothic" w:eastAsia="Times New Roman" w:hAnsi="Century Gothic" w:cs="Times New Roman"/>
                <w:color w:val="666666"/>
                <w:sz w:val="21"/>
                <w:szCs w:val="21"/>
              </w:rPr>
              <w:t xml:space="preserve"> 28 credit hours of Advanced</w:t>
            </w:r>
            <w:del w:id="27" w:author="Sheila Seelau" w:date="2022-01-18T16:56:00Z">
              <w:r w:rsidRPr="00400D39" w:rsidDel="00AD3C9D">
                <w:rPr>
                  <w:rFonts w:ascii="Century Gothic" w:eastAsia="Times New Roman" w:hAnsi="Century Gothic" w:cs="Times New Roman"/>
                  <w:color w:val="666666"/>
                  <w:sz w:val="21"/>
                  <w:szCs w:val="21"/>
                </w:rPr>
                <w:delText xml:space="preserve"> Core Requirements</w:delText>
              </w:r>
            </w:del>
            <w:ins w:id="28" w:author="Sheila Seelau" w:date="2022-01-18T16:56:00Z">
              <w:r w:rsidR="00AD3C9D">
                <w:rPr>
                  <w:rFonts w:ascii="Century Gothic" w:eastAsia="Times New Roman" w:hAnsi="Century Gothic" w:cs="Times New Roman"/>
                  <w:color w:val="666666"/>
                  <w:sz w:val="21"/>
                  <w:szCs w:val="21"/>
                </w:rPr>
                <w:t xml:space="preserve"> </w:t>
              </w:r>
            </w:ins>
            <w:ins w:id="29" w:author="Sheila Seelau" w:date="2022-04-14T12:23:00Z">
              <w:r w:rsidR="0068006F">
                <w:rPr>
                  <w:rFonts w:ascii="Century Gothic" w:eastAsia="Times New Roman" w:hAnsi="Century Gothic" w:cs="Times New Roman"/>
                  <w:color w:val="666666"/>
                  <w:sz w:val="21"/>
                  <w:szCs w:val="21"/>
                </w:rPr>
                <w:t>C</w:t>
              </w:r>
            </w:ins>
            <w:ins w:id="30" w:author="Sheila Seelau" w:date="2022-01-18T16:56:00Z">
              <w:r w:rsidR="00AD3C9D">
                <w:rPr>
                  <w:rFonts w:ascii="Century Gothic" w:eastAsia="Times New Roman" w:hAnsi="Century Gothic" w:cs="Times New Roman"/>
                  <w:color w:val="666666"/>
                  <w:sz w:val="21"/>
                  <w:szCs w:val="21"/>
                </w:rPr>
                <w:t>ourses;</w:t>
              </w:r>
            </w:ins>
            <w:del w:id="31" w:author="Sheila Seelau" w:date="2022-01-18T16:56:00Z">
              <w:r w:rsidRPr="00400D39" w:rsidDel="00AD3C9D">
                <w:rPr>
                  <w:rFonts w:ascii="Century Gothic" w:eastAsia="Times New Roman" w:hAnsi="Century Gothic" w:cs="Times New Roman"/>
                  <w:color w:val="666666"/>
                  <w:sz w:val="21"/>
                  <w:szCs w:val="21"/>
                </w:rPr>
                <w:delText>,</w:delText>
              </w:r>
            </w:del>
            <w:r w:rsidRPr="00400D39">
              <w:rPr>
                <w:rFonts w:ascii="Century Gothic" w:eastAsia="Times New Roman" w:hAnsi="Century Gothic" w:cs="Times New Roman"/>
                <w:color w:val="666666"/>
                <w:sz w:val="21"/>
                <w:szCs w:val="21"/>
              </w:rPr>
              <w:t xml:space="preserve"> and </w:t>
            </w:r>
            <w:ins w:id="32" w:author="Sheila Seelau" w:date="2022-01-18T16:56:00Z">
              <w:r w:rsidR="00AD3C9D">
                <w:rPr>
                  <w:rFonts w:ascii="Century Gothic" w:eastAsia="Times New Roman" w:hAnsi="Century Gothic" w:cs="Times New Roman"/>
                  <w:color w:val="666666"/>
                  <w:sz w:val="21"/>
                  <w:szCs w:val="21"/>
                </w:rPr>
                <w:t>4</w:t>
              </w:r>
            </w:ins>
            <w:del w:id="33" w:author="Sheila Seelau" w:date="2022-01-18T16:56:00Z">
              <w:r w:rsidRPr="00400D39" w:rsidDel="00AD3C9D">
                <w:rPr>
                  <w:rFonts w:ascii="Century Gothic" w:eastAsia="Times New Roman" w:hAnsi="Century Gothic" w:cs="Times New Roman"/>
                  <w:color w:val="666666"/>
                  <w:sz w:val="21"/>
                  <w:szCs w:val="21"/>
                </w:rPr>
                <w:delText>1</w:delText>
              </w:r>
            </w:del>
            <w:ins w:id="34" w:author="Sheila Seelau" w:date="2022-01-18T16:56:00Z">
              <w:r w:rsidR="00AD3C9D">
                <w:rPr>
                  <w:rFonts w:ascii="Century Gothic" w:eastAsia="Times New Roman" w:hAnsi="Century Gothic" w:cs="Times New Roman"/>
                  <w:color w:val="666666"/>
                  <w:sz w:val="21"/>
                  <w:szCs w:val="21"/>
                </w:rPr>
                <w:t xml:space="preserve"> credit hours of</w:t>
              </w:r>
            </w:ins>
            <w:r w:rsidRPr="00400D39">
              <w:rPr>
                <w:rFonts w:ascii="Century Gothic" w:eastAsia="Times New Roman" w:hAnsi="Century Gothic" w:cs="Times New Roman"/>
                <w:color w:val="666666"/>
                <w:sz w:val="21"/>
                <w:szCs w:val="21"/>
              </w:rPr>
              <w:t xml:space="preserve"> Elective</w:t>
            </w:r>
            <w:ins w:id="35" w:author="Sheila Seelau" w:date="2022-01-18T16:56:00Z">
              <w:r w:rsidR="00AD3C9D">
                <w:rPr>
                  <w:rFonts w:ascii="Century Gothic" w:eastAsia="Times New Roman" w:hAnsi="Century Gothic" w:cs="Times New Roman"/>
                  <w:color w:val="666666"/>
                  <w:sz w:val="21"/>
                  <w:szCs w:val="21"/>
                </w:rPr>
                <w:t>s</w:t>
              </w:r>
            </w:ins>
            <w:del w:id="36" w:author="Sheila Seelau" w:date="2022-01-18T16:56:00Z">
              <w:r w:rsidRPr="00400D39" w:rsidDel="00AD3C9D">
                <w:rPr>
                  <w:rFonts w:ascii="Century Gothic" w:eastAsia="Times New Roman" w:hAnsi="Century Gothic" w:cs="Times New Roman"/>
                  <w:color w:val="666666"/>
                  <w:sz w:val="21"/>
                  <w:szCs w:val="21"/>
                </w:rPr>
                <w:delText xml:space="preserve"> c</w:delText>
              </w:r>
            </w:del>
            <w:del w:id="37" w:author="Sheila Seelau" w:date="2022-01-18T16:57:00Z">
              <w:r w:rsidRPr="00400D39" w:rsidDel="00AD3C9D">
                <w:rPr>
                  <w:rFonts w:ascii="Century Gothic" w:eastAsia="Times New Roman" w:hAnsi="Century Gothic" w:cs="Times New Roman"/>
                  <w:color w:val="666666"/>
                  <w:sz w:val="21"/>
                  <w:szCs w:val="21"/>
                </w:rPr>
                <w:delText>redit</w:delText>
              </w:r>
            </w:del>
            <w:r w:rsidRPr="00400D39">
              <w:rPr>
                <w:rFonts w:ascii="Century Gothic" w:eastAsia="Times New Roman" w:hAnsi="Century Gothic" w:cs="Times New Roman"/>
                <w:color w:val="666666"/>
                <w:sz w:val="21"/>
                <w:szCs w:val="21"/>
              </w:rPr>
              <w:t>.</w:t>
            </w:r>
          </w:p>
          <w:p w14:paraId="6E49B050" w14:textId="77777777" w:rsidR="00400D39" w:rsidRPr="00400D39" w:rsidRDefault="00400D39" w:rsidP="00400D39">
            <w:pPr>
              <w:spacing w:before="300" w:after="150"/>
              <w:textAlignment w:val="baseline"/>
              <w:outlineLvl w:val="2"/>
              <w:rPr>
                <w:rFonts w:ascii="Century Gothic" w:eastAsia="Times New Roman" w:hAnsi="Century Gothic" w:cs="Times New Roman"/>
                <w:b/>
                <w:bCs/>
                <w:color w:val="734E8E"/>
                <w:sz w:val="27"/>
                <w:szCs w:val="27"/>
              </w:rPr>
            </w:pPr>
            <w:r w:rsidRPr="00400D39">
              <w:rPr>
                <w:rFonts w:ascii="Century Gothic" w:eastAsia="Times New Roman" w:hAnsi="Century Gothic" w:cs="Times New Roman"/>
                <w:b/>
                <w:bCs/>
                <w:color w:val="734E8E"/>
                <w:sz w:val="27"/>
                <w:szCs w:val="27"/>
              </w:rPr>
              <w:t>Course Prerequisites</w:t>
            </w:r>
          </w:p>
          <w:p w14:paraId="1BFDD84A" w14:textId="6CB9CBC3" w:rsidR="00400D39" w:rsidRPr="00400D39" w:rsidRDefault="00400D39" w:rsidP="00400D39">
            <w:pPr>
              <w:spacing w:after="0"/>
              <w:textAlignment w:val="baseline"/>
              <w:rPr>
                <w:rFonts w:ascii="Century Gothic" w:eastAsia="Times New Roman" w:hAnsi="Century Gothic" w:cs="Times New Roman"/>
                <w:color w:val="666666"/>
                <w:sz w:val="21"/>
                <w:szCs w:val="21"/>
              </w:rPr>
            </w:pPr>
            <w:r w:rsidRPr="00400D39">
              <w:rPr>
                <w:rFonts w:ascii="Century Gothic" w:eastAsia="Times New Roman" w:hAnsi="Century Gothic" w:cs="Times New Roman"/>
                <w:b/>
                <w:bCs/>
                <w:i/>
                <w:iCs/>
                <w:color w:val="666666"/>
                <w:sz w:val="21"/>
                <w:szCs w:val="21"/>
                <w:u w:val="single"/>
                <w:bdr w:val="none" w:sz="0" w:space="0" w:color="auto" w:frame="1"/>
              </w:rPr>
              <w:t>Many courses require prerequisites.</w:t>
            </w:r>
            <w:r w:rsidRPr="00400D39">
              <w:rPr>
                <w:rFonts w:ascii="Century Gothic" w:eastAsia="Times New Roman" w:hAnsi="Century Gothic" w:cs="Times New Roman"/>
                <w:color w:val="666666"/>
                <w:sz w:val="21"/>
                <w:szCs w:val="21"/>
              </w:rPr>
              <w:t xml:space="preserve"> Check the description of each course in the list below </w:t>
            </w:r>
            <w:del w:id="38" w:author="Sheila Seelau" w:date="2022-01-18T16:57:00Z">
              <w:r w:rsidRPr="00400D39" w:rsidDel="00A72471">
                <w:rPr>
                  <w:rFonts w:ascii="Century Gothic" w:eastAsia="Times New Roman" w:hAnsi="Century Gothic" w:cs="Times New Roman"/>
                  <w:color w:val="666666"/>
                  <w:sz w:val="21"/>
                  <w:szCs w:val="21"/>
                </w:rPr>
                <w:delText xml:space="preserve">to check </w:delText>
              </w:r>
            </w:del>
            <w:r w:rsidRPr="00400D39">
              <w:rPr>
                <w:rFonts w:ascii="Century Gothic" w:eastAsia="Times New Roman" w:hAnsi="Century Gothic" w:cs="Times New Roman"/>
                <w:color w:val="666666"/>
                <w:sz w:val="21"/>
                <w:szCs w:val="21"/>
              </w:rPr>
              <w:t>for prerequisites, minimum grade requirements, and other restrictions</w:t>
            </w:r>
            <w:ins w:id="39" w:author="Sheila Seelau" w:date="2022-01-18T16:57:00Z">
              <w:r w:rsidR="00A72471">
                <w:rPr>
                  <w:rFonts w:ascii="Century Gothic" w:eastAsia="Times New Roman" w:hAnsi="Century Gothic" w:cs="Times New Roman"/>
                  <w:color w:val="666666"/>
                  <w:sz w:val="21"/>
                  <w:szCs w:val="21"/>
                </w:rPr>
                <w:t xml:space="preserve">. </w:t>
              </w:r>
            </w:ins>
            <w:del w:id="40" w:author="Sheila Seelau" w:date="2022-01-18T16:57:00Z">
              <w:r w:rsidRPr="00400D39" w:rsidDel="00A72471">
                <w:rPr>
                  <w:rFonts w:ascii="Century Gothic" w:eastAsia="Times New Roman" w:hAnsi="Century Gothic" w:cs="Times New Roman"/>
                  <w:color w:val="666666"/>
                  <w:sz w:val="21"/>
                  <w:szCs w:val="21"/>
                </w:rPr>
                <w:delText xml:space="preserve"> related to the course </w:delText>
              </w:r>
            </w:del>
            <w:r w:rsidRPr="00400D39">
              <w:rPr>
                <w:rFonts w:ascii="Century Gothic" w:eastAsia="Times New Roman" w:hAnsi="Century Gothic" w:cs="Times New Roman"/>
                <w:color w:val="666666"/>
                <w:sz w:val="21"/>
                <w:szCs w:val="21"/>
              </w:rPr>
              <w:t>Students must complete all prerequisites for a course prior to registering for it.</w:t>
            </w:r>
          </w:p>
          <w:p w14:paraId="745F3FA9" w14:textId="77777777" w:rsidR="00400D39" w:rsidRPr="00400D39" w:rsidRDefault="00400D39" w:rsidP="00400D39">
            <w:pPr>
              <w:spacing w:before="300" w:after="150"/>
              <w:textAlignment w:val="baseline"/>
              <w:outlineLvl w:val="2"/>
              <w:rPr>
                <w:rFonts w:ascii="Century Gothic" w:eastAsia="Times New Roman" w:hAnsi="Century Gothic" w:cs="Times New Roman"/>
                <w:b/>
                <w:bCs/>
                <w:color w:val="734E8E"/>
                <w:sz w:val="27"/>
                <w:szCs w:val="27"/>
              </w:rPr>
            </w:pPr>
            <w:r w:rsidRPr="00400D39">
              <w:rPr>
                <w:rFonts w:ascii="Century Gothic" w:eastAsia="Times New Roman" w:hAnsi="Century Gothic" w:cs="Times New Roman"/>
                <w:b/>
                <w:bCs/>
                <w:color w:val="734E8E"/>
                <w:sz w:val="27"/>
                <w:szCs w:val="27"/>
              </w:rPr>
              <w:t>Graduation</w:t>
            </w:r>
          </w:p>
          <w:p w14:paraId="051A19C1" w14:textId="09EDB95D" w:rsidR="00400D39" w:rsidRPr="00400D39" w:rsidRDefault="00400D39">
            <w:pPr>
              <w:spacing w:before="150" w:after="240"/>
              <w:textAlignment w:val="baseline"/>
              <w:rPr>
                <w:rFonts w:ascii="Century Gothic" w:eastAsia="Times New Roman" w:hAnsi="Century Gothic" w:cs="Times New Roman"/>
                <w:color w:val="666666"/>
                <w:sz w:val="21"/>
                <w:szCs w:val="21"/>
              </w:rPr>
              <w:pPrChange w:id="41" w:author="Sheila Seelau" w:date="2022-04-15T13:46:00Z">
                <w:pPr>
                  <w:spacing w:before="150" w:after="150"/>
                  <w:textAlignment w:val="baseline"/>
                </w:pPr>
              </w:pPrChange>
            </w:pPr>
            <w:r w:rsidRPr="00400D39">
              <w:rPr>
                <w:rFonts w:ascii="Century Gothic" w:eastAsia="Times New Roman" w:hAnsi="Century Gothic" w:cs="Times New Roman"/>
                <w:color w:val="666666"/>
                <w:sz w:val="21"/>
                <w:szCs w:val="21"/>
              </w:rPr>
              <w:t xml:space="preserve">Students must fulfill all requirements of their program </w:t>
            </w:r>
            <w:del w:id="42" w:author="Sheila Seelau" w:date="2022-01-18T16:57:00Z">
              <w:r w:rsidRPr="00400D39" w:rsidDel="00A72471">
                <w:rPr>
                  <w:rFonts w:ascii="Century Gothic" w:eastAsia="Times New Roman" w:hAnsi="Century Gothic" w:cs="Times New Roman"/>
                  <w:color w:val="666666"/>
                  <w:sz w:val="21"/>
                  <w:szCs w:val="21"/>
                </w:rPr>
                <w:delText xml:space="preserve">major in order </w:delText>
              </w:r>
            </w:del>
            <w:r w:rsidRPr="00400D39">
              <w:rPr>
                <w:rFonts w:ascii="Century Gothic" w:eastAsia="Times New Roman" w:hAnsi="Century Gothic" w:cs="Times New Roman"/>
                <w:color w:val="666666"/>
                <w:sz w:val="21"/>
                <w:szCs w:val="21"/>
              </w:rPr>
              <w:t>to be eligible for graduation. Students must indicate their intention to attend commencement ceremony</w:t>
            </w:r>
            <w:del w:id="43" w:author="Sheila Seelau" w:date="2022-01-18T16:57:00Z">
              <w:r w:rsidRPr="00400D39" w:rsidDel="00A72471">
                <w:rPr>
                  <w:rFonts w:ascii="Century Gothic" w:eastAsia="Times New Roman" w:hAnsi="Century Gothic" w:cs="Times New Roman"/>
                  <w:color w:val="666666"/>
                  <w:sz w:val="21"/>
                  <w:szCs w:val="21"/>
                </w:rPr>
                <w:delText>,</w:delText>
              </w:r>
            </w:del>
            <w:r w:rsidRPr="00400D39">
              <w:rPr>
                <w:rFonts w:ascii="Century Gothic" w:eastAsia="Times New Roman" w:hAnsi="Century Gothic" w:cs="Times New Roman"/>
                <w:color w:val="666666"/>
                <w:sz w:val="21"/>
                <w:szCs w:val="21"/>
              </w:rPr>
              <w:t xml:space="preserve"> by completing the Commencement Form by the published deadline.</w:t>
            </w:r>
          </w:p>
        </w:tc>
      </w:tr>
      <w:tr w:rsidR="00400D39" w:rsidRPr="00400D39" w14:paraId="7CA4C2FE" w14:textId="77777777" w:rsidTr="00400D39">
        <w:trPr>
          <w:tblCellSpacing w:w="15" w:type="dxa"/>
        </w:trPr>
        <w:tc>
          <w:tcPr>
            <w:tcW w:w="4977" w:type="pct"/>
            <w:shd w:val="clear" w:color="auto" w:fill="FFFFFF"/>
            <w:tcMar>
              <w:top w:w="0" w:type="dxa"/>
              <w:left w:w="0" w:type="dxa"/>
              <w:bottom w:w="0" w:type="dxa"/>
              <w:right w:w="0" w:type="dxa"/>
            </w:tcMar>
            <w:hideMark/>
          </w:tcPr>
          <w:p w14:paraId="12FFDFD8" w14:textId="77777777" w:rsidR="00400D39" w:rsidRPr="00400D39" w:rsidRDefault="00400D39" w:rsidP="00400D39">
            <w:pPr>
              <w:spacing w:after="0"/>
              <w:textAlignment w:val="baseline"/>
              <w:outlineLvl w:val="1"/>
              <w:rPr>
                <w:rFonts w:ascii="Century Gothic" w:eastAsia="Times New Roman" w:hAnsi="Century Gothic" w:cs="Times New Roman"/>
                <w:b/>
                <w:bCs/>
                <w:color w:val="734E8E"/>
                <w:sz w:val="30"/>
                <w:szCs w:val="30"/>
              </w:rPr>
            </w:pPr>
            <w:bookmarkStart w:id="44" w:name="GeneralEducationRequirements18CreditHour"/>
            <w:bookmarkEnd w:id="44"/>
            <w:r w:rsidRPr="00400D39">
              <w:rPr>
                <w:rFonts w:ascii="Century Gothic" w:eastAsia="Times New Roman" w:hAnsi="Century Gothic" w:cs="Times New Roman"/>
                <w:b/>
                <w:bCs/>
                <w:color w:val="734E8E"/>
                <w:sz w:val="30"/>
                <w:szCs w:val="30"/>
              </w:rPr>
              <w:t>General Education Requirements: 18 Credit Hours</w:t>
            </w:r>
          </w:p>
          <w:p w14:paraId="7D3B0A4D" w14:textId="77777777" w:rsidR="00400D39" w:rsidRPr="00400D39" w:rsidRDefault="007E49B9" w:rsidP="00400D39">
            <w:pPr>
              <w:spacing w:after="0"/>
              <w:textAlignment w:val="baseline"/>
              <w:rPr>
                <w:rFonts w:ascii="Century Gothic" w:eastAsia="Times New Roman" w:hAnsi="Century Gothic" w:cs="Times New Roman"/>
                <w:color w:val="666666"/>
                <w:sz w:val="21"/>
                <w:szCs w:val="21"/>
              </w:rPr>
            </w:pPr>
            <w:r>
              <w:rPr>
                <w:rFonts w:ascii="Century Gothic" w:eastAsia="Times New Roman" w:hAnsi="Century Gothic" w:cs="Times New Roman"/>
                <w:color w:val="666666"/>
                <w:sz w:val="21"/>
                <w:szCs w:val="21"/>
              </w:rPr>
              <w:pict w14:anchorId="0E6E785D">
                <v:rect id="_x0000_i2082" style="width:0;height:0" o:hralign="center" o:hrstd="t" o:hr="t" fillcolor="#a0a0a0" stroked="f"/>
              </w:pict>
            </w:r>
          </w:p>
          <w:p w14:paraId="5D072BF3" w14:textId="2F97D41E" w:rsidR="00400D39" w:rsidRPr="00AA7CF5" w:rsidDel="00AA7CF5" w:rsidRDefault="007E49B9" w:rsidP="00C62C4E">
            <w:pPr>
              <w:numPr>
                <w:ilvl w:val="0"/>
                <w:numId w:val="1"/>
              </w:numPr>
              <w:textAlignment w:val="baseline"/>
              <w:rPr>
                <w:del w:id="45" w:author="Sheila Seelau" w:date="2022-04-15T13:23:00Z"/>
                <w:rFonts w:ascii="Century Gothic" w:eastAsia="Times New Roman" w:hAnsi="Century Gothic" w:cs="Times New Roman"/>
                <w:color w:val="666666"/>
                <w:sz w:val="21"/>
                <w:szCs w:val="21"/>
                <w:rPrChange w:id="46" w:author="Sheila Seelau" w:date="2022-04-15T13:26:00Z">
                  <w:rPr>
                    <w:del w:id="47" w:author="Sheila Seelau" w:date="2022-04-15T13:23:00Z"/>
                    <w:rFonts w:ascii="Century Gothic" w:eastAsia="Times New Roman" w:hAnsi="Century Gothic" w:cs="Times New Roman"/>
                    <w:b/>
                    <w:bCs/>
                    <w:color w:val="666666"/>
                    <w:sz w:val="21"/>
                    <w:szCs w:val="21"/>
                    <w:bdr w:val="none" w:sz="0" w:space="0" w:color="auto" w:frame="1"/>
                  </w:rPr>
                </w:rPrChange>
              </w:rPr>
            </w:pPr>
            <w:hyperlink r:id="rId7" w:history="1">
              <w:r w:rsidR="00400D39" w:rsidRPr="00400D39">
                <w:rPr>
                  <w:rFonts w:ascii="Century Gothic" w:eastAsia="Times New Roman" w:hAnsi="Century Gothic" w:cs="Times New Roman"/>
                  <w:color w:val="41A5A3"/>
                  <w:sz w:val="21"/>
                  <w:szCs w:val="21"/>
                  <w:u w:val="single"/>
                  <w:bdr w:val="none" w:sz="0" w:space="0" w:color="auto" w:frame="1"/>
                </w:rPr>
                <w:t>ENC 1101 - Composition I</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3 credits</w:t>
            </w:r>
          </w:p>
          <w:p w14:paraId="55001205" w14:textId="77777777" w:rsidR="00AA7CF5" w:rsidRPr="00400D39" w:rsidRDefault="00AA7CF5" w:rsidP="00C62C4E">
            <w:pPr>
              <w:numPr>
                <w:ilvl w:val="0"/>
                <w:numId w:val="1"/>
              </w:numPr>
              <w:textAlignment w:val="baseline"/>
              <w:rPr>
                <w:ins w:id="48" w:author="Sheila Seelau" w:date="2022-04-15T13:23:00Z"/>
                <w:rFonts w:ascii="Century Gothic" w:eastAsia="Times New Roman" w:hAnsi="Century Gothic" w:cs="Times New Roman"/>
                <w:color w:val="666666"/>
                <w:sz w:val="21"/>
                <w:szCs w:val="21"/>
              </w:rPr>
            </w:pPr>
          </w:p>
          <w:p w14:paraId="772DEC68" w14:textId="4AD56B7E" w:rsidR="00400D39" w:rsidDel="00AA7CF5" w:rsidRDefault="00FA10B4" w:rsidP="00AA7CF5">
            <w:pPr>
              <w:numPr>
                <w:ilvl w:val="0"/>
                <w:numId w:val="1"/>
              </w:numPr>
              <w:textAlignment w:val="baseline"/>
              <w:rPr>
                <w:del w:id="49" w:author="Sheila Seelau" w:date="2022-01-18T17:20:00Z"/>
                <w:rFonts w:ascii="Century Gothic" w:eastAsia="Times New Roman" w:hAnsi="Century Gothic" w:cs="Times New Roman"/>
                <w:b/>
                <w:bCs/>
                <w:color w:val="666666"/>
                <w:sz w:val="21"/>
                <w:szCs w:val="21"/>
                <w:bdr w:val="none" w:sz="0" w:space="0" w:color="auto" w:frame="1"/>
              </w:rPr>
            </w:pPr>
            <w:r w:rsidRPr="00AA7CF5">
              <w:fldChar w:fldCharType="begin"/>
            </w:r>
            <w:r>
              <w:instrText xml:space="preserve"> HYPERLINK "http://catalog.fsw.edu/preview_program.php?catoid=15&amp;poid=1409&amp;returnto=1327" </w:instrText>
            </w:r>
            <w:r w:rsidRPr="00AA7CF5">
              <w:fldChar w:fldCharType="separate"/>
            </w:r>
            <w:r w:rsidR="00400D39" w:rsidRPr="00AA7CF5">
              <w:rPr>
                <w:rFonts w:ascii="Century Gothic" w:eastAsia="Times New Roman" w:hAnsi="Century Gothic" w:cs="Times New Roman"/>
                <w:color w:val="41A5A3"/>
                <w:sz w:val="21"/>
                <w:szCs w:val="21"/>
                <w:u w:val="single"/>
                <w:bdr w:val="none" w:sz="0" w:space="0" w:color="auto" w:frame="1"/>
              </w:rPr>
              <w:t>ENC 1102 - Composition II</w:t>
            </w:r>
            <w:r w:rsidRPr="00AA7CF5">
              <w:rPr>
                <w:rFonts w:ascii="Century Gothic" w:eastAsia="Times New Roman" w:hAnsi="Century Gothic" w:cs="Times New Roman"/>
                <w:color w:val="41A5A3"/>
                <w:sz w:val="21"/>
                <w:szCs w:val="21"/>
                <w:u w:val="single"/>
                <w:bdr w:val="none" w:sz="0" w:space="0" w:color="auto" w:frame="1"/>
                <w:rPrChange w:id="50" w:author="Sheila Seelau" w:date="2022-04-15T13:23:00Z">
                  <w:rPr>
                    <w:rFonts w:ascii="Century Gothic" w:eastAsia="Times New Roman" w:hAnsi="Century Gothic" w:cs="Times New Roman"/>
                    <w:color w:val="41A5A3"/>
                    <w:sz w:val="21"/>
                    <w:szCs w:val="21"/>
                    <w:u w:val="single"/>
                    <w:bdr w:val="none" w:sz="0" w:space="0" w:color="auto" w:frame="1"/>
                  </w:rPr>
                </w:rPrChange>
              </w:rPr>
              <w:fldChar w:fldCharType="end"/>
            </w:r>
            <w:r w:rsidR="00400D39" w:rsidRPr="00AA7CF5">
              <w:rPr>
                <w:rFonts w:ascii="Century Gothic" w:eastAsia="Times New Roman" w:hAnsi="Century Gothic" w:cs="Times New Roman"/>
                <w:color w:val="666666"/>
                <w:sz w:val="21"/>
                <w:szCs w:val="21"/>
                <w:bdr w:val="none" w:sz="0" w:space="0" w:color="auto" w:frame="1"/>
              </w:rPr>
              <w:t> </w:t>
            </w:r>
            <w:r w:rsidR="00400D39" w:rsidRPr="00AA7CF5">
              <w:rPr>
                <w:rFonts w:ascii="Century Gothic" w:eastAsia="Times New Roman" w:hAnsi="Century Gothic" w:cs="Times New Roman"/>
                <w:b/>
                <w:bCs/>
                <w:color w:val="666666"/>
                <w:sz w:val="21"/>
                <w:szCs w:val="21"/>
                <w:bdr w:val="none" w:sz="0" w:space="0" w:color="auto" w:frame="1"/>
              </w:rPr>
              <w:t>3 credits</w:t>
            </w:r>
          </w:p>
          <w:p w14:paraId="37D33789" w14:textId="2C011978" w:rsidR="00400D39" w:rsidDel="00AA7CF5" w:rsidRDefault="00400D39" w:rsidP="00AA7CF5">
            <w:pPr>
              <w:rPr>
                <w:del w:id="51" w:author="Sheila Seelau" w:date="2022-01-18T17:17:00Z"/>
                <w:rFonts w:ascii="Century Gothic" w:eastAsia="Times New Roman" w:hAnsi="Century Gothic" w:cs="Times New Roman"/>
                <w:color w:val="666666"/>
                <w:sz w:val="21"/>
                <w:szCs w:val="21"/>
              </w:rPr>
            </w:pPr>
            <w:del w:id="52" w:author="Sheila Seelau" w:date="2022-01-18T17:20:00Z">
              <w:r w:rsidRPr="00AA7CF5" w:rsidDel="00C62C4E">
                <w:rPr>
                  <w:rFonts w:ascii="Century Gothic" w:eastAsia="Times New Roman" w:hAnsi="Century Gothic" w:cs="Times New Roman"/>
                  <w:color w:val="666666"/>
                  <w:sz w:val="21"/>
                  <w:szCs w:val="21"/>
                  <w:rPrChange w:id="53" w:author="Sheila Seelau" w:date="2022-04-15T13:24:00Z">
                    <w:rPr/>
                  </w:rPrChange>
                </w:rPr>
                <w:delText> </w:delText>
              </w:r>
            </w:del>
          </w:p>
          <w:p w14:paraId="413ADAEC" w14:textId="77777777" w:rsidR="00AA7CF5" w:rsidRPr="00AA7CF5" w:rsidRDefault="00AA7CF5">
            <w:pPr>
              <w:numPr>
                <w:ilvl w:val="0"/>
                <w:numId w:val="1"/>
              </w:numPr>
              <w:spacing w:after="0"/>
              <w:textAlignment w:val="baseline"/>
              <w:rPr>
                <w:ins w:id="54" w:author="Sheila Seelau" w:date="2022-04-15T13:24:00Z"/>
                <w:rFonts w:ascii="Century Gothic" w:eastAsia="Times New Roman" w:hAnsi="Century Gothic" w:cs="Times New Roman"/>
                <w:b/>
                <w:bCs/>
                <w:color w:val="666666"/>
                <w:sz w:val="21"/>
                <w:szCs w:val="21"/>
                <w:bdr w:val="none" w:sz="0" w:space="0" w:color="auto" w:frame="1"/>
                <w:rPrChange w:id="55" w:author="Sheila Seelau" w:date="2022-04-15T13:24:00Z">
                  <w:rPr>
                    <w:ins w:id="56" w:author="Sheila Seelau" w:date="2022-04-15T13:24:00Z"/>
                  </w:rPr>
                </w:rPrChange>
              </w:rPr>
              <w:pPrChange w:id="57" w:author="Sheila Seelau" w:date="2022-04-15T13:24:00Z">
                <w:pPr>
                  <w:ind w:left="360"/>
                  <w:textAlignment w:val="baseline"/>
                </w:pPr>
              </w:pPrChange>
            </w:pPr>
          </w:p>
          <w:p w14:paraId="3D065005" w14:textId="236872C9" w:rsidR="00400D39" w:rsidDel="00AA7CF5" w:rsidRDefault="00400D39" w:rsidP="00AA7CF5">
            <w:pPr>
              <w:rPr>
                <w:del w:id="58" w:author="Sheila Seelau" w:date="2022-01-18T16:58:00Z"/>
                <w:bdr w:val="none" w:sz="0" w:space="0" w:color="auto" w:frame="1"/>
              </w:rPr>
            </w:pPr>
            <w:del w:id="59" w:author="Sheila Seelau" w:date="2022-01-18T16:58:00Z">
              <w:r w:rsidRPr="00400D39" w:rsidDel="00A72471">
                <w:rPr>
                  <w:bdr w:val="none" w:sz="0" w:space="0" w:color="auto" w:frame="1"/>
                </w:rPr>
                <w:fldChar w:fldCharType="begin"/>
              </w:r>
              <w:r w:rsidRPr="00400D39" w:rsidDel="00A72471">
                <w:rPr>
                  <w:bdr w:val="none" w:sz="0" w:space="0" w:color="auto" w:frame="1"/>
                </w:rPr>
                <w:delInstrText xml:space="preserve"> HYPERLINK "http://catalog.fsw.edu/preview_program.php?catoid=15&amp;poid=1409&amp;returnto=1327" </w:delInstrText>
              </w:r>
              <w:r w:rsidRPr="00400D39" w:rsidDel="00A72471">
                <w:rPr>
                  <w:bdr w:val="none" w:sz="0" w:space="0" w:color="auto" w:frame="1"/>
                </w:rPr>
                <w:fldChar w:fldCharType="separate"/>
              </w:r>
              <w:r w:rsidRPr="00400D39" w:rsidDel="00A72471">
                <w:rPr>
                  <w:color w:val="41A5A3"/>
                  <w:u w:val="single"/>
                  <w:bdr w:val="none" w:sz="0" w:space="0" w:color="auto" w:frame="1"/>
                </w:rPr>
                <w:delText>SPC 1017 - Fundamentals of Speech Communication</w:delText>
              </w:r>
              <w:r w:rsidRPr="00400D39" w:rsidDel="00A72471">
                <w:rPr>
                  <w:bdr w:val="none" w:sz="0" w:space="0" w:color="auto" w:frame="1"/>
                </w:rPr>
                <w:fldChar w:fldCharType="end"/>
              </w:r>
              <w:r w:rsidRPr="00400D39" w:rsidDel="00A72471">
                <w:rPr>
                  <w:bdr w:val="none" w:sz="0" w:space="0" w:color="auto" w:frame="1"/>
                </w:rPr>
                <w:delText> </w:delText>
              </w:r>
              <w:r w:rsidRPr="00400D39" w:rsidDel="00A72471">
                <w:rPr>
                  <w:b/>
                  <w:bCs/>
                  <w:bdr w:val="none" w:sz="0" w:space="0" w:color="auto" w:frame="1"/>
                </w:rPr>
                <w:delText>3 credits</w:delText>
              </w:r>
            </w:del>
          </w:p>
          <w:p w14:paraId="79085897" w14:textId="77777777" w:rsidR="00AA7CF5" w:rsidRPr="00400D39" w:rsidRDefault="00AA7CF5">
            <w:pPr>
              <w:rPr>
                <w:ins w:id="60" w:author="Sheila Seelau" w:date="2022-04-15T13:25:00Z"/>
              </w:rPr>
              <w:pPrChange w:id="61" w:author="Sheila Seelau" w:date="2022-04-15T13:24:00Z">
                <w:pPr>
                  <w:numPr>
                    <w:numId w:val="1"/>
                  </w:numPr>
                  <w:tabs>
                    <w:tab w:val="num" w:pos="720"/>
                  </w:tabs>
                  <w:ind w:left="720" w:hanging="360"/>
                  <w:textAlignment w:val="baseline"/>
                </w:pPr>
              </w:pPrChange>
            </w:pPr>
          </w:p>
          <w:p w14:paraId="3638B412" w14:textId="65748184" w:rsidR="00400D39" w:rsidRPr="00EC4ECF" w:rsidDel="00A72471" w:rsidRDefault="00400D39">
            <w:pPr>
              <w:rPr>
                <w:del w:id="62" w:author="Sheila Seelau" w:date="2022-01-18T16:58:00Z"/>
                <w:rPrChange w:id="63" w:author="Sheila Seelau" w:date="2022-04-15T17:48:00Z">
                  <w:rPr>
                    <w:del w:id="64" w:author="Sheila Seelau" w:date="2022-01-18T16:58:00Z"/>
                  </w:rPr>
                </w:rPrChange>
              </w:rPr>
              <w:pPrChange w:id="65" w:author="Sheila Seelau" w:date="2022-04-15T13:24:00Z">
                <w:pPr>
                  <w:ind w:left="720"/>
                  <w:textAlignment w:val="baseline"/>
                </w:pPr>
              </w:pPrChange>
            </w:pPr>
            <w:del w:id="66" w:author="Sheila Seelau" w:date="2022-01-18T16:58:00Z">
              <w:r w:rsidRPr="00EC4ECF" w:rsidDel="00A72471">
                <w:rPr>
                  <w:b/>
                  <w:bCs/>
                  <w:bdr w:val="none" w:sz="0" w:space="0" w:color="auto" w:frame="1"/>
                  <w:rPrChange w:id="67" w:author="Sheila Seelau" w:date="2022-04-15T17:48:00Z">
                    <w:rPr>
                      <w:b/>
                      <w:bCs/>
                      <w:bdr w:val="none" w:sz="0" w:space="0" w:color="auto" w:frame="1"/>
                    </w:rPr>
                  </w:rPrChange>
                </w:rPr>
                <w:delText>OR</w:delText>
              </w:r>
            </w:del>
          </w:p>
          <w:p w14:paraId="3860F1BA" w14:textId="5A288CFD" w:rsidR="00400D39" w:rsidRPr="00EC4ECF" w:rsidDel="00A72471" w:rsidRDefault="00400D39">
            <w:pPr>
              <w:rPr>
                <w:del w:id="68" w:author="Sheila Seelau" w:date="2022-01-18T16:58:00Z"/>
                <w:rPrChange w:id="69" w:author="Sheila Seelau" w:date="2022-04-15T17:48:00Z">
                  <w:rPr>
                    <w:del w:id="70" w:author="Sheila Seelau" w:date="2022-01-18T16:58:00Z"/>
                  </w:rPr>
                </w:rPrChange>
              </w:rPr>
              <w:pPrChange w:id="71" w:author="Sheila Seelau" w:date="2022-04-15T13:24:00Z">
                <w:pPr>
                  <w:numPr>
                    <w:numId w:val="1"/>
                  </w:numPr>
                  <w:tabs>
                    <w:tab w:val="num" w:pos="720"/>
                  </w:tabs>
                  <w:ind w:left="720" w:hanging="360"/>
                  <w:textAlignment w:val="baseline"/>
                </w:pPr>
              </w:pPrChange>
            </w:pPr>
            <w:del w:id="72" w:author="Sheila Seelau" w:date="2022-01-18T16:58:00Z">
              <w:r w:rsidRPr="00EC4ECF" w:rsidDel="00A72471">
                <w:rPr>
                  <w:bdr w:val="none" w:sz="0" w:space="0" w:color="auto" w:frame="1"/>
                  <w:rPrChange w:id="73" w:author="Sheila Seelau" w:date="2022-04-15T17:48:00Z">
                    <w:rPr>
                      <w:bdr w:val="none" w:sz="0" w:space="0" w:color="auto" w:frame="1"/>
                    </w:rPr>
                  </w:rPrChange>
                </w:rPr>
                <w:fldChar w:fldCharType="begin"/>
              </w:r>
              <w:r w:rsidRPr="00EC4ECF" w:rsidDel="00A72471">
                <w:rPr>
                  <w:bdr w:val="none" w:sz="0" w:space="0" w:color="auto" w:frame="1"/>
                  <w:rPrChange w:id="74" w:author="Sheila Seelau" w:date="2022-04-15T17:48:00Z">
                    <w:rPr>
                      <w:bdr w:val="none" w:sz="0" w:space="0" w:color="auto" w:frame="1"/>
                    </w:rPr>
                  </w:rPrChange>
                </w:rPr>
                <w:delInstrText xml:space="preserve"> HYPERLINK "http://catalog.fsw.edu/preview_program.php?catoid=15&amp;poid=1409&amp;returnto=1327" </w:delInstrText>
              </w:r>
              <w:r w:rsidRPr="00EC4ECF" w:rsidDel="00A72471">
                <w:rPr>
                  <w:bdr w:val="none" w:sz="0" w:space="0" w:color="auto" w:frame="1"/>
                  <w:rPrChange w:id="75" w:author="Sheila Seelau" w:date="2022-04-15T17:48:00Z">
                    <w:rPr>
                      <w:bdr w:val="none" w:sz="0" w:space="0" w:color="auto" w:frame="1"/>
                    </w:rPr>
                  </w:rPrChange>
                </w:rPr>
                <w:fldChar w:fldCharType="separate"/>
              </w:r>
              <w:r w:rsidRPr="00EC4ECF" w:rsidDel="00A72471">
                <w:rPr>
                  <w:u w:val="single"/>
                  <w:bdr w:val="none" w:sz="0" w:space="0" w:color="auto" w:frame="1"/>
                  <w:rPrChange w:id="76" w:author="Sheila Seelau" w:date="2022-04-15T17:48:00Z">
                    <w:rPr>
                      <w:color w:val="41A5A3"/>
                      <w:u w:val="single"/>
                      <w:bdr w:val="none" w:sz="0" w:space="0" w:color="auto" w:frame="1"/>
                    </w:rPr>
                  </w:rPrChange>
                </w:rPr>
                <w:delText>SPC 2608 - Introduction to Public Speaking</w:delText>
              </w:r>
              <w:r w:rsidRPr="00EC4ECF" w:rsidDel="00A72471">
                <w:rPr>
                  <w:bdr w:val="none" w:sz="0" w:space="0" w:color="auto" w:frame="1"/>
                  <w:rPrChange w:id="77" w:author="Sheila Seelau" w:date="2022-04-15T17:48:00Z">
                    <w:rPr>
                      <w:bdr w:val="none" w:sz="0" w:space="0" w:color="auto" w:frame="1"/>
                    </w:rPr>
                  </w:rPrChange>
                </w:rPr>
                <w:fldChar w:fldCharType="end"/>
              </w:r>
              <w:r w:rsidRPr="00EC4ECF" w:rsidDel="00A72471">
                <w:rPr>
                  <w:bdr w:val="none" w:sz="0" w:space="0" w:color="auto" w:frame="1"/>
                  <w:rPrChange w:id="78" w:author="Sheila Seelau" w:date="2022-04-15T17:48:00Z">
                    <w:rPr>
                      <w:bdr w:val="none" w:sz="0" w:space="0" w:color="auto" w:frame="1"/>
                    </w:rPr>
                  </w:rPrChange>
                </w:rPr>
                <w:delText> </w:delText>
              </w:r>
              <w:r w:rsidRPr="00EC4ECF" w:rsidDel="00A72471">
                <w:rPr>
                  <w:b/>
                  <w:bCs/>
                  <w:bdr w:val="none" w:sz="0" w:space="0" w:color="auto" w:frame="1"/>
                  <w:rPrChange w:id="79" w:author="Sheila Seelau" w:date="2022-04-15T17:48:00Z">
                    <w:rPr>
                      <w:b/>
                      <w:bCs/>
                      <w:bdr w:val="none" w:sz="0" w:space="0" w:color="auto" w:frame="1"/>
                    </w:rPr>
                  </w:rPrChange>
                </w:rPr>
                <w:delText>3 credits</w:delText>
              </w:r>
            </w:del>
          </w:p>
          <w:p w14:paraId="7A264894" w14:textId="4CCAF400" w:rsidR="00400D39" w:rsidRPr="00EC4ECF" w:rsidDel="00C62C4E" w:rsidRDefault="00400D39">
            <w:pPr>
              <w:rPr>
                <w:del w:id="80" w:author="Sheila Seelau" w:date="2022-01-18T17:18:00Z"/>
                <w:rPrChange w:id="81" w:author="Sheila Seelau" w:date="2022-04-15T17:48:00Z">
                  <w:rPr>
                    <w:del w:id="82" w:author="Sheila Seelau" w:date="2022-01-18T17:18:00Z"/>
                  </w:rPr>
                </w:rPrChange>
              </w:rPr>
              <w:pPrChange w:id="83" w:author="Sheila Seelau" w:date="2022-04-15T13:24:00Z">
                <w:pPr>
                  <w:ind w:left="360"/>
                  <w:textAlignment w:val="baseline"/>
                </w:pPr>
              </w:pPrChange>
            </w:pPr>
          </w:p>
          <w:p w14:paraId="39D07F4C" w14:textId="2C0AA63A" w:rsidR="00AA7CF5" w:rsidRPr="00EC4ECF" w:rsidRDefault="00400D39" w:rsidP="00AA7CF5">
            <w:pPr>
              <w:pStyle w:val="ListParagraph"/>
              <w:numPr>
                <w:ilvl w:val="0"/>
                <w:numId w:val="9"/>
              </w:numPr>
              <w:spacing w:after="0"/>
              <w:textAlignment w:val="baseline"/>
              <w:rPr>
                <w:ins w:id="84" w:author="Sheila Seelau" w:date="2022-04-15T13:25:00Z"/>
                <w:rFonts w:ascii="Century Gothic" w:eastAsia="Times New Roman" w:hAnsi="Century Gothic" w:cs="Times New Roman"/>
                <w:sz w:val="21"/>
                <w:szCs w:val="21"/>
                <w:bdr w:val="none" w:sz="0" w:space="0" w:color="auto" w:frame="1"/>
                <w:rPrChange w:id="85" w:author="Sheila Seelau" w:date="2022-04-15T17:48:00Z">
                  <w:rPr>
                    <w:ins w:id="86" w:author="Sheila Seelau" w:date="2022-04-15T13:25:00Z"/>
                    <w:rFonts w:ascii="Century Gothic" w:eastAsia="Times New Roman" w:hAnsi="Century Gothic" w:cs="Times New Roman"/>
                    <w:color w:val="FF0000"/>
                    <w:sz w:val="21"/>
                    <w:szCs w:val="21"/>
                    <w:bdr w:val="none" w:sz="0" w:space="0" w:color="auto" w:frame="1"/>
                  </w:rPr>
                </w:rPrChange>
              </w:rPr>
            </w:pPr>
            <w:del w:id="87" w:author="Sheila Seelau" w:date="2022-03-04T13:57:00Z">
              <w:r w:rsidRPr="00EC4ECF" w:rsidDel="00EF79A2">
                <w:rPr>
                  <w:bdr w:val="none" w:sz="0" w:space="0" w:color="auto" w:frame="1"/>
                  <w:rPrChange w:id="88" w:author="Sheila Seelau" w:date="2022-04-15T17:48:00Z">
                    <w:rPr>
                      <w:bdr w:val="none" w:sz="0" w:space="0" w:color="auto" w:frame="1"/>
                    </w:rPr>
                  </w:rPrChange>
                </w:rPr>
                <w:fldChar w:fldCharType="begin"/>
              </w:r>
              <w:r w:rsidRPr="00EC4ECF" w:rsidDel="00EF79A2">
                <w:rPr>
                  <w:bdr w:val="none" w:sz="0" w:space="0" w:color="auto" w:frame="1"/>
                  <w:rPrChange w:id="89" w:author="Sheila Seelau" w:date="2022-04-15T17:48:00Z">
                    <w:rPr>
                      <w:bdr w:val="none" w:sz="0" w:space="0" w:color="auto" w:frame="1"/>
                    </w:rPr>
                  </w:rPrChange>
                </w:rPr>
                <w:delInstrText xml:space="preserve"> HYPERLINK "http://catalog.fsw.edu/preview_program.php?catoid=15&amp;poid=1409&amp;returnto=1327" </w:delInstrText>
              </w:r>
              <w:r w:rsidRPr="00EC4ECF" w:rsidDel="00EF79A2">
                <w:rPr>
                  <w:bdr w:val="none" w:sz="0" w:space="0" w:color="auto" w:frame="1"/>
                  <w:rPrChange w:id="90" w:author="Sheila Seelau" w:date="2022-04-15T17:48:00Z">
                    <w:rPr>
                      <w:bdr w:val="none" w:sz="0" w:space="0" w:color="auto" w:frame="1"/>
                    </w:rPr>
                  </w:rPrChange>
                </w:rPr>
                <w:fldChar w:fldCharType="separate"/>
              </w:r>
              <w:r w:rsidRPr="00EC4ECF" w:rsidDel="00EF79A2">
                <w:rPr>
                  <w:u w:val="single"/>
                  <w:bdr w:val="none" w:sz="0" w:space="0" w:color="auto" w:frame="1"/>
                  <w:rPrChange w:id="91" w:author="Sheila Seelau" w:date="2022-04-15T17:48:00Z">
                    <w:rPr>
                      <w:color w:val="41A5A3"/>
                      <w:u w:val="single"/>
                      <w:bdr w:val="none" w:sz="0" w:space="0" w:color="auto" w:frame="1"/>
                    </w:rPr>
                  </w:rPrChange>
                </w:rPr>
                <w:delText>ECO 2013 - Principles of Macroeconomics</w:delText>
              </w:r>
              <w:r w:rsidRPr="00EC4ECF" w:rsidDel="00EF79A2">
                <w:rPr>
                  <w:bdr w:val="none" w:sz="0" w:space="0" w:color="auto" w:frame="1"/>
                  <w:rPrChange w:id="92" w:author="Sheila Seelau" w:date="2022-04-15T17:48:00Z">
                    <w:rPr>
                      <w:bdr w:val="none" w:sz="0" w:space="0" w:color="auto" w:frame="1"/>
                    </w:rPr>
                  </w:rPrChange>
                </w:rPr>
                <w:fldChar w:fldCharType="end"/>
              </w:r>
              <w:r w:rsidRPr="00EC4ECF" w:rsidDel="00EF79A2">
                <w:rPr>
                  <w:bdr w:val="none" w:sz="0" w:space="0" w:color="auto" w:frame="1"/>
                  <w:rPrChange w:id="93" w:author="Sheila Seelau" w:date="2022-04-15T17:48:00Z">
                    <w:rPr>
                      <w:bdr w:val="none" w:sz="0" w:space="0" w:color="auto" w:frame="1"/>
                    </w:rPr>
                  </w:rPrChange>
                </w:rPr>
                <w:delText> </w:delText>
              </w:r>
              <w:r w:rsidRPr="00EC4ECF" w:rsidDel="00EF79A2">
                <w:rPr>
                  <w:b/>
                  <w:bCs/>
                  <w:bdr w:val="none" w:sz="0" w:space="0" w:color="auto" w:frame="1"/>
                  <w:rPrChange w:id="94" w:author="Sheila Seelau" w:date="2022-04-15T17:48:00Z">
                    <w:rPr>
                      <w:b/>
                      <w:bCs/>
                      <w:bdr w:val="none" w:sz="0" w:space="0" w:color="auto" w:frame="1"/>
                    </w:rPr>
                  </w:rPrChange>
                </w:rPr>
                <w:delText>3 credits</w:delText>
              </w:r>
            </w:del>
            <w:ins w:id="95" w:author="Sheila Seelau" w:date="2022-04-15T13:25:00Z">
              <w:r w:rsidR="00AA7CF5" w:rsidRPr="00EC4ECF">
                <w:rPr>
                  <w:rFonts w:ascii="Century Gothic" w:eastAsia="Times New Roman" w:hAnsi="Century Gothic" w:cs="Times New Roman"/>
                  <w:sz w:val="21"/>
                  <w:szCs w:val="21"/>
                  <w:bdr w:val="none" w:sz="0" w:space="0" w:color="auto" w:frame="1"/>
                  <w:rPrChange w:id="96" w:author="Sheila Seelau" w:date="2022-04-15T17:48:00Z">
                    <w:rPr>
                      <w:rFonts w:ascii="Century Gothic" w:eastAsia="Times New Roman" w:hAnsi="Century Gothic" w:cs="Times New Roman"/>
                      <w:color w:val="FF0000"/>
                      <w:sz w:val="21"/>
                      <w:szCs w:val="21"/>
                      <w:bdr w:val="none" w:sz="0" w:space="0" w:color="auto" w:frame="1"/>
                    </w:rPr>
                  </w:rPrChange>
                </w:rPr>
                <w:t>General Education Core Social Sciences (Students required by F.A.C. 6A-10</w:t>
              </w:r>
            </w:ins>
            <w:ins w:id="97" w:author="Sheila Seelau" w:date="2022-04-15T13:26:00Z">
              <w:r w:rsidR="00AA7CF5" w:rsidRPr="00EC4ECF">
                <w:rPr>
                  <w:rFonts w:ascii="Century Gothic" w:eastAsia="Times New Roman" w:hAnsi="Century Gothic" w:cs="Times New Roman"/>
                  <w:sz w:val="21"/>
                  <w:szCs w:val="21"/>
                  <w:bdr w:val="none" w:sz="0" w:space="0" w:color="auto" w:frame="1"/>
                  <w:rPrChange w:id="98" w:author="Sheila Seelau" w:date="2022-04-15T17:48:00Z">
                    <w:rPr>
                      <w:rFonts w:ascii="Century Gothic" w:eastAsia="Times New Roman" w:hAnsi="Century Gothic" w:cs="Times New Roman"/>
                      <w:color w:val="FF0000"/>
                      <w:sz w:val="21"/>
                      <w:szCs w:val="21"/>
                      <w:bdr w:val="none" w:sz="0" w:space="0" w:color="auto" w:frame="1"/>
                    </w:rPr>
                  </w:rPrChange>
                </w:rPr>
                <w:t xml:space="preserve">.02413 to demonstrate Civic Literacy should take AMH 2020 or POS 2041) </w:t>
              </w:r>
              <w:r w:rsidR="00AA7CF5" w:rsidRPr="00EC4ECF">
                <w:rPr>
                  <w:rFonts w:ascii="Century Gothic" w:eastAsia="Times New Roman" w:hAnsi="Century Gothic" w:cs="Times New Roman"/>
                  <w:b/>
                  <w:bCs/>
                  <w:sz w:val="21"/>
                  <w:szCs w:val="21"/>
                  <w:bdr w:val="none" w:sz="0" w:space="0" w:color="auto" w:frame="1"/>
                  <w:rPrChange w:id="99" w:author="Sheila Seelau" w:date="2022-04-15T17:48:00Z">
                    <w:rPr>
                      <w:rFonts w:ascii="Century Gothic" w:eastAsia="Times New Roman" w:hAnsi="Century Gothic" w:cs="Times New Roman"/>
                      <w:color w:val="FF0000"/>
                      <w:sz w:val="21"/>
                      <w:szCs w:val="21"/>
                      <w:bdr w:val="none" w:sz="0" w:space="0" w:color="auto" w:frame="1"/>
                    </w:rPr>
                  </w:rPrChange>
                </w:rPr>
                <w:t>3 credits</w:t>
              </w:r>
            </w:ins>
          </w:p>
          <w:p w14:paraId="79025FAB" w14:textId="77777777" w:rsidR="00AA7CF5" w:rsidRPr="00AA7CF5" w:rsidRDefault="00AA7CF5">
            <w:pPr>
              <w:spacing w:after="0"/>
              <w:textAlignment w:val="baseline"/>
              <w:rPr>
                <w:rFonts w:ascii="Century Gothic" w:eastAsia="Times New Roman" w:hAnsi="Century Gothic" w:cs="Times New Roman"/>
                <w:color w:val="FF0000"/>
                <w:sz w:val="21"/>
                <w:szCs w:val="21"/>
                <w:bdr w:val="none" w:sz="0" w:space="0" w:color="auto" w:frame="1"/>
                <w:rPrChange w:id="100" w:author="Sheila Seelau" w:date="2022-04-15T13:25:00Z">
                  <w:rPr>
                    <w:rFonts w:ascii="Century Gothic" w:eastAsia="Times New Roman" w:hAnsi="Century Gothic" w:cs="Times New Roman"/>
                    <w:color w:val="666666"/>
                    <w:sz w:val="21"/>
                    <w:szCs w:val="21"/>
                  </w:rPr>
                </w:rPrChange>
              </w:rPr>
            </w:pPr>
          </w:p>
          <w:p w14:paraId="132E5939" w14:textId="3F6DDD89" w:rsidR="00400D39" w:rsidRPr="00400D39" w:rsidRDefault="00400D39" w:rsidP="00A72471">
            <w:pPr>
              <w:numPr>
                <w:ilvl w:val="0"/>
                <w:numId w:val="1"/>
              </w:numPr>
              <w:textAlignment w:val="baseline"/>
              <w:rPr>
                <w:rFonts w:ascii="Century Gothic" w:eastAsia="Times New Roman" w:hAnsi="Century Gothic" w:cs="Times New Roman"/>
                <w:color w:val="666666"/>
                <w:sz w:val="21"/>
                <w:szCs w:val="21"/>
              </w:rPr>
            </w:pPr>
            <w:r w:rsidRPr="00400D39">
              <w:rPr>
                <w:rFonts w:ascii="Century Gothic" w:eastAsia="Times New Roman" w:hAnsi="Century Gothic" w:cs="Times New Roman"/>
                <w:color w:val="666666"/>
                <w:sz w:val="21"/>
                <w:szCs w:val="21"/>
              </w:rPr>
              <w:t xml:space="preserve">General Education </w:t>
            </w:r>
            <w:ins w:id="101" w:author="Sheila Seelau" w:date="2022-01-18T16:58:00Z">
              <w:r w:rsidR="00A72471">
                <w:rPr>
                  <w:rFonts w:ascii="Century Gothic" w:eastAsia="Times New Roman" w:hAnsi="Century Gothic" w:cs="Times New Roman"/>
                  <w:color w:val="666666"/>
                  <w:sz w:val="21"/>
                  <w:szCs w:val="21"/>
                </w:rPr>
                <w:t xml:space="preserve">Core </w:t>
              </w:r>
            </w:ins>
            <w:r w:rsidRPr="00400D39">
              <w:rPr>
                <w:rFonts w:ascii="Century Gothic" w:eastAsia="Times New Roman" w:hAnsi="Century Gothic" w:cs="Times New Roman"/>
                <w:color w:val="666666"/>
                <w:sz w:val="21"/>
                <w:szCs w:val="21"/>
              </w:rPr>
              <w:t xml:space="preserve">Mathematics </w:t>
            </w:r>
            <w:ins w:id="102" w:author="Sheila Seelau" w:date="2022-01-18T17:00:00Z">
              <w:r w:rsidR="00A72471">
                <w:rPr>
                  <w:rFonts w:ascii="Century Gothic" w:eastAsia="Times New Roman" w:hAnsi="Century Gothic" w:cs="Times New Roman"/>
                  <w:color w:val="666666"/>
                  <w:sz w:val="21"/>
                  <w:szCs w:val="21"/>
                </w:rPr>
                <w:t xml:space="preserve">(Recommended: </w:t>
              </w:r>
            </w:ins>
            <w:del w:id="103" w:author="Sheila Seelau" w:date="2022-01-18T17:00:00Z">
              <w:r w:rsidRPr="00400D39" w:rsidDel="00A72471">
                <w:rPr>
                  <w:rFonts w:ascii="Century Gothic" w:eastAsia="Times New Roman" w:hAnsi="Century Gothic" w:cs="Times New Roman"/>
                  <w:color w:val="666666"/>
                  <w:sz w:val="21"/>
                  <w:szCs w:val="21"/>
                </w:rPr>
                <w:delText>(</w:delText>
              </w:r>
            </w:del>
            <w:hyperlink r:id="rId8" w:anchor="tt5460" w:tgtFrame="_blank" w:history="1">
              <w:r w:rsidRPr="00400D39">
                <w:rPr>
                  <w:rFonts w:ascii="Century Gothic" w:eastAsia="Times New Roman" w:hAnsi="Century Gothic" w:cs="Times New Roman"/>
                  <w:color w:val="41A5A3"/>
                  <w:sz w:val="21"/>
                  <w:szCs w:val="21"/>
                  <w:u w:val="single"/>
                  <w:bdr w:val="none" w:sz="0" w:space="0" w:color="auto" w:frame="1"/>
                </w:rPr>
                <w:t>MAC 1105</w:t>
              </w:r>
            </w:hyperlink>
            <w:del w:id="104" w:author="Sheila Seelau" w:date="2022-01-18T17:00:00Z">
              <w:r w:rsidRPr="00400D39" w:rsidDel="00A72471">
                <w:rPr>
                  <w:rFonts w:ascii="Century Gothic" w:eastAsia="Times New Roman" w:hAnsi="Century Gothic" w:cs="Times New Roman"/>
                  <w:color w:val="666666"/>
                  <w:sz w:val="21"/>
                  <w:szCs w:val="21"/>
                </w:rPr>
                <w:delText> College Algebra recommended</w:delText>
              </w:r>
            </w:del>
            <w:r w:rsidRPr="00400D39">
              <w:rPr>
                <w:rFonts w:ascii="Century Gothic" w:eastAsia="Times New Roman" w:hAnsi="Century Gothic" w:cs="Times New Roman"/>
                <w:color w:val="666666"/>
                <w:sz w:val="21"/>
                <w:szCs w:val="21"/>
              </w:rPr>
              <w:t xml:space="preserve">) </w:t>
            </w:r>
            <w:del w:id="105" w:author="Sheila Seelau" w:date="2022-01-18T17:00:00Z">
              <w:r w:rsidRPr="00400D39" w:rsidDel="00A72471">
                <w:rPr>
                  <w:rFonts w:ascii="Century Gothic" w:eastAsia="Times New Roman" w:hAnsi="Century Gothic" w:cs="Times New Roman"/>
                  <w:color w:val="666666"/>
                  <w:sz w:val="21"/>
                  <w:szCs w:val="21"/>
                </w:rPr>
                <w:delText>- </w:delText>
              </w:r>
            </w:del>
            <w:r w:rsidRPr="00400D39">
              <w:rPr>
                <w:rFonts w:ascii="Century Gothic" w:eastAsia="Times New Roman" w:hAnsi="Century Gothic" w:cs="Times New Roman"/>
                <w:b/>
                <w:bCs/>
                <w:color w:val="666666"/>
                <w:sz w:val="21"/>
                <w:szCs w:val="21"/>
                <w:bdr w:val="none" w:sz="0" w:space="0" w:color="auto" w:frame="1"/>
              </w:rPr>
              <w:t>3 credits</w:t>
            </w:r>
          </w:p>
          <w:p w14:paraId="74219966" w14:textId="70CF491B" w:rsidR="00400D39" w:rsidRPr="00310447" w:rsidRDefault="00400D39" w:rsidP="00A72471">
            <w:pPr>
              <w:numPr>
                <w:ilvl w:val="0"/>
                <w:numId w:val="1"/>
              </w:numPr>
              <w:textAlignment w:val="baseline"/>
              <w:rPr>
                <w:ins w:id="106" w:author="Sheila Seelau" w:date="2022-01-18T16:59:00Z"/>
                <w:rFonts w:ascii="Century Gothic" w:eastAsia="Times New Roman" w:hAnsi="Century Gothic" w:cs="Times New Roman"/>
                <w:color w:val="666666"/>
                <w:sz w:val="21"/>
                <w:szCs w:val="21"/>
              </w:rPr>
            </w:pPr>
            <w:r w:rsidRPr="00400D39">
              <w:rPr>
                <w:rFonts w:ascii="Century Gothic" w:eastAsia="Times New Roman" w:hAnsi="Century Gothic" w:cs="Times New Roman"/>
                <w:color w:val="666666"/>
                <w:sz w:val="21"/>
                <w:szCs w:val="21"/>
              </w:rPr>
              <w:t xml:space="preserve">General Education </w:t>
            </w:r>
            <w:ins w:id="107" w:author="Sheila Seelau" w:date="2022-01-18T16:58:00Z">
              <w:r w:rsidR="00A72471">
                <w:rPr>
                  <w:rFonts w:ascii="Century Gothic" w:eastAsia="Times New Roman" w:hAnsi="Century Gothic" w:cs="Times New Roman"/>
                  <w:color w:val="666666"/>
                  <w:sz w:val="21"/>
                  <w:szCs w:val="21"/>
                </w:rPr>
                <w:t xml:space="preserve">Core </w:t>
              </w:r>
            </w:ins>
            <w:r w:rsidRPr="00400D39">
              <w:rPr>
                <w:rFonts w:ascii="Century Gothic" w:eastAsia="Times New Roman" w:hAnsi="Century Gothic" w:cs="Times New Roman"/>
                <w:color w:val="666666"/>
                <w:sz w:val="21"/>
                <w:szCs w:val="21"/>
              </w:rPr>
              <w:t>Humanities</w:t>
            </w:r>
            <w:del w:id="108" w:author="Sheila Seelau" w:date="2022-01-18T16:59:00Z">
              <w:r w:rsidRPr="00400D39" w:rsidDel="00A72471">
                <w:rPr>
                  <w:rFonts w:ascii="Century Gothic" w:eastAsia="Times New Roman" w:hAnsi="Century Gothic" w:cs="Times New Roman"/>
                  <w:color w:val="666666"/>
                  <w:sz w:val="21"/>
                  <w:szCs w:val="21"/>
                </w:rPr>
                <w:delText xml:space="preserve"> (</w:delText>
              </w:r>
              <w:r w:rsidRPr="00400D39" w:rsidDel="00A72471">
                <w:rPr>
                  <w:rFonts w:ascii="Century Gothic" w:eastAsia="Times New Roman" w:hAnsi="Century Gothic" w:cs="Times New Roman"/>
                  <w:color w:val="666666"/>
                  <w:sz w:val="21"/>
                  <w:szCs w:val="21"/>
                </w:rPr>
                <w:fldChar w:fldCharType="begin"/>
              </w:r>
              <w:r w:rsidRPr="00400D39" w:rsidDel="00A72471">
                <w:rPr>
                  <w:rFonts w:ascii="Century Gothic" w:eastAsia="Times New Roman" w:hAnsi="Century Gothic" w:cs="Times New Roman"/>
                  <w:color w:val="666666"/>
                  <w:sz w:val="21"/>
                  <w:szCs w:val="21"/>
                </w:rPr>
                <w:delInstrText xml:space="preserve"> HYPERLINK "http://catalog.fsw.edu/preview_program.php?catoid=15&amp;poid=1409&amp;returnto=1327" \l "tt7330" \t "_blank" </w:delInstrText>
              </w:r>
              <w:r w:rsidRPr="00400D39" w:rsidDel="00A72471">
                <w:rPr>
                  <w:rFonts w:ascii="Century Gothic" w:eastAsia="Times New Roman" w:hAnsi="Century Gothic" w:cs="Times New Roman"/>
                  <w:color w:val="666666"/>
                  <w:sz w:val="21"/>
                  <w:szCs w:val="21"/>
                </w:rPr>
                <w:fldChar w:fldCharType="separate"/>
              </w:r>
              <w:r w:rsidRPr="00400D39" w:rsidDel="00A72471">
                <w:rPr>
                  <w:rFonts w:ascii="Century Gothic" w:eastAsia="Times New Roman" w:hAnsi="Century Gothic" w:cs="Times New Roman"/>
                  <w:color w:val="41A5A3"/>
                  <w:sz w:val="21"/>
                  <w:szCs w:val="21"/>
                  <w:u w:val="single"/>
                  <w:bdr w:val="none" w:sz="0" w:space="0" w:color="auto" w:frame="1"/>
                </w:rPr>
                <w:delText>PHI 2100</w:delText>
              </w:r>
              <w:r w:rsidRPr="00400D39" w:rsidDel="00A72471">
                <w:rPr>
                  <w:rFonts w:ascii="Century Gothic" w:eastAsia="Times New Roman" w:hAnsi="Century Gothic" w:cs="Times New Roman"/>
                  <w:color w:val="666666"/>
                  <w:sz w:val="21"/>
                  <w:szCs w:val="21"/>
                </w:rPr>
                <w:fldChar w:fldCharType="end"/>
              </w:r>
              <w:r w:rsidRPr="00400D39" w:rsidDel="00A72471">
                <w:rPr>
                  <w:rFonts w:ascii="Century Gothic" w:eastAsia="Times New Roman" w:hAnsi="Century Gothic" w:cs="Times New Roman"/>
                  <w:color w:val="666666"/>
                  <w:sz w:val="21"/>
                  <w:szCs w:val="21"/>
                </w:rPr>
                <w:delText> Introduction to Logic recommended)</w:delText>
              </w:r>
            </w:del>
            <w:del w:id="109" w:author="Sheila Seelau" w:date="2022-01-18T16:58:00Z">
              <w:r w:rsidRPr="00400D39" w:rsidDel="00A72471">
                <w:rPr>
                  <w:rFonts w:ascii="Century Gothic" w:eastAsia="Times New Roman" w:hAnsi="Century Gothic" w:cs="Times New Roman"/>
                  <w:color w:val="666666"/>
                  <w:sz w:val="21"/>
                  <w:szCs w:val="21"/>
                </w:rPr>
                <w:delText xml:space="preserve"> -</w:delText>
              </w:r>
            </w:del>
            <w:r w:rsidRPr="00400D39">
              <w:rPr>
                <w:rFonts w:ascii="Century Gothic" w:eastAsia="Times New Roman" w:hAnsi="Century Gothic" w:cs="Times New Roman"/>
                <w:b/>
                <w:bCs/>
                <w:color w:val="666666"/>
                <w:sz w:val="21"/>
                <w:szCs w:val="21"/>
                <w:bdr w:val="none" w:sz="0" w:space="0" w:color="auto" w:frame="1"/>
              </w:rPr>
              <w:t> 3 credits</w:t>
            </w:r>
          </w:p>
          <w:p w14:paraId="5B3471C4" w14:textId="2B7085AF" w:rsidR="00A72471" w:rsidRPr="00400D39" w:rsidRDefault="00A72471" w:rsidP="00A72471">
            <w:pPr>
              <w:numPr>
                <w:ilvl w:val="0"/>
                <w:numId w:val="1"/>
              </w:numPr>
              <w:textAlignment w:val="baseline"/>
              <w:rPr>
                <w:rFonts w:ascii="Century Gothic" w:eastAsia="Times New Roman" w:hAnsi="Century Gothic" w:cs="Times New Roman"/>
                <w:color w:val="666666"/>
                <w:sz w:val="21"/>
                <w:szCs w:val="21"/>
              </w:rPr>
            </w:pPr>
            <w:ins w:id="110" w:author="Sheila Seelau" w:date="2022-01-18T16:59:00Z">
              <w:r w:rsidRPr="00310447">
                <w:rPr>
                  <w:rFonts w:ascii="Century Gothic" w:eastAsia="Times New Roman" w:hAnsi="Century Gothic" w:cs="Times New Roman"/>
                  <w:color w:val="666666"/>
                  <w:sz w:val="21"/>
                  <w:szCs w:val="21"/>
                  <w:bdr w:val="none" w:sz="0" w:space="0" w:color="auto" w:frame="1"/>
                </w:rPr>
                <w:t>General Education Core Natural Sciences</w:t>
              </w:r>
            </w:ins>
            <w:ins w:id="111" w:author="Sheila Seelau" w:date="2022-03-04T13:58:00Z">
              <w:r w:rsidR="00EF79A2">
                <w:rPr>
                  <w:rFonts w:ascii="Century Gothic" w:eastAsia="Times New Roman" w:hAnsi="Century Gothic" w:cs="Times New Roman"/>
                  <w:color w:val="666666"/>
                  <w:sz w:val="21"/>
                  <w:szCs w:val="21"/>
                  <w:bdr w:val="none" w:sz="0" w:space="0" w:color="auto" w:frame="1"/>
                </w:rPr>
                <w:t xml:space="preserve"> (Recommended: EVR 1001C)</w:t>
              </w:r>
            </w:ins>
            <w:ins w:id="112" w:author="Sheila Seelau" w:date="2022-01-18T16:59:00Z">
              <w:r>
                <w:rPr>
                  <w:rFonts w:ascii="Century Gothic" w:eastAsia="Times New Roman" w:hAnsi="Century Gothic" w:cs="Times New Roman"/>
                  <w:b/>
                  <w:bCs/>
                  <w:color w:val="666666"/>
                  <w:sz w:val="21"/>
                  <w:szCs w:val="21"/>
                  <w:bdr w:val="none" w:sz="0" w:space="0" w:color="auto" w:frame="1"/>
                </w:rPr>
                <w:t xml:space="preserve"> 3 credits</w:t>
              </w:r>
            </w:ins>
          </w:p>
          <w:p w14:paraId="4BFB50EB" w14:textId="77777777" w:rsidR="00400D39" w:rsidRPr="00400D39" w:rsidRDefault="00400D39" w:rsidP="00400D39">
            <w:pPr>
              <w:spacing w:after="0"/>
              <w:textAlignment w:val="baseline"/>
              <w:outlineLvl w:val="1"/>
              <w:rPr>
                <w:rFonts w:ascii="Century Gothic" w:eastAsia="Times New Roman" w:hAnsi="Century Gothic" w:cs="Times New Roman"/>
                <w:b/>
                <w:bCs/>
                <w:color w:val="734E8E"/>
                <w:sz w:val="30"/>
                <w:szCs w:val="30"/>
              </w:rPr>
            </w:pPr>
            <w:bookmarkStart w:id="113" w:name="ArchitecturalDesignAndConstructionTechno"/>
            <w:bookmarkEnd w:id="113"/>
          </w:p>
          <w:p w14:paraId="4806D903" w14:textId="6C23D388" w:rsidR="00400D39" w:rsidRPr="00400D39" w:rsidRDefault="00400D39" w:rsidP="00400D39">
            <w:pPr>
              <w:spacing w:after="0"/>
              <w:textAlignment w:val="baseline"/>
              <w:outlineLvl w:val="1"/>
              <w:rPr>
                <w:rFonts w:ascii="Century Gothic" w:eastAsia="Times New Roman" w:hAnsi="Century Gothic" w:cs="Times New Roman"/>
                <w:b/>
                <w:bCs/>
                <w:color w:val="734E8E"/>
                <w:sz w:val="30"/>
                <w:szCs w:val="30"/>
              </w:rPr>
            </w:pPr>
            <w:del w:id="114" w:author="Sheila Seelau" w:date="2022-04-14T12:22:00Z">
              <w:r w:rsidRPr="00400D39" w:rsidDel="0068006F">
                <w:rPr>
                  <w:rFonts w:ascii="Century Gothic" w:eastAsia="Times New Roman" w:hAnsi="Century Gothic" w:cs="Times New Roman"/>
                  <w:b/>
                  <w:bCs/>
                  <w:color w:val="734E8E"/>
                  <w:sz w:val="30"/>
                  <w:szCs w:val="30"/>
                </w:rPr>
                <w:delText>Architectural Design and Construction Technology</w:delText>
              </w:r>
            </w:del>
            <w:ins w:id="115" w:author="Sheila Seelau" w:date="2022-04-14T12:22:00Z">
              <w:r w:rsidR="0068006F">
                <w:rPr>
                  <w:rFonts w:ascii="Century Gothic" w:eastAsia="Times New Roman" w:hAnsi="Century Gothic" w:cs="Times New Roman"/>
                  <w:b/>
                  <w:bCs/>
                  <w:color w:val="734E8E"/>
                  <w:sz w:val="30"/>
                  <w:szCs w:val="30"/>
                </w:rPr>
                <w:t>Program</w:t>
              </w:r>
            </w:ins>
            <w:del w:id="116" w:author="Sheila Seelau" w:date="2022-01-18T17:04:00Z">
              <w:r w:rsidRPr="00400D39" w:rsidDel="001931E0">
                <w:rPr>
                  <w:rFonts w:ascii="Century Gothic" w:eastAsia="Times New Roman" w:hAnsi="Century Gothic" w:cs="Times New Roman"/>
                  <w:b/>
                  <w:bCs/>
                  <w:color w:val="734E8E"/>
                  <w:sz w:val="30"/>
                  <w:szCs w:val="30"/>
                </w:rPr>
                <w:delText>, AS Degree Core</w:delText>
              </w:r>
            </w:del>
            <w:r w:rsidRPr="00400D39">
              <w:rPr>
                <w:rFonts w:ascii="Century Gothic" w:eastAsia="Times New Roman" w:hAnsi="Century Gothic" w:cs="Times New Roman"/>
                <w:b/>
                <w:bCs/>
                <w:color w:val="734E8E"/>
                <w:sz w:val="30"/>
                <w:szCs w:val="30"/>
              </w:rPr>
              <w:t xml:space="preserve"> Requirements: </w:t>
            </w:r>
            <w:del w:id="117" w:author="Sheila Seelau" w:date="2022-01-18T17:36:00Z">
              <w:r w:rsidRPr="00400D39" w:rsidDel="003E161B">
                <w:rPr>
                  <w:rFonts w:ascii="Century Gothic" w:eastAsia="Times New Roman" w:hAnsi="Century Gothic" w:cs="Times New Roman"/>
                  <w:b/>
                  <w:bCs/>
                  <w:color w:val="734E8E"/>
                  <w:sz w:val="30"/>
                  <w:szCs w:val="30"/>
                </w:rPr>
                <w:delText xml:space="preserve">47 </w:delText>
              </w:r>
            </w:del>
            <w:ins w:id="118" w:author="Sheila Seelau" w:date="2022-01-18T17:36:00Z">
              <w:r w:rsidR="003E161B">
                <w:rPr>
                  <w:rFonts w:ascii="Century Gothic" w:eastAsia="Times New Roman" w:hAnsi="Century Gothic" w:cs="Times New Roman"/>
                  <w:b/>
                  <w:bCs/>
                  <w:color w:val="734E8E"/>
                  <w:sz w:val="30"/>
                  <w:szCs w:val="30"/>
                </w:rPr>
                <w:t>44</w:t>
              </w:r>
              <w:r w:rsidR="003E161B" w:rsidRPr="00400D39">
                <w:rPr>
                  <w:rFonts w:ascii="Century Gothic" w:eastAsia="Times New Roman" w:hAnsi="Century Gothic" w:cs="Times New Roman"/>
                  <w:b/>
                  <w:bCs/>
                  <w:color w:val="734E8E"/>
                  <w:sz w:val="30"/>
                  <w:szCs w:val="30"/>
                </w:rPr>
                <w:t xml:space="preserve"> </w:t>
              </w:r>
            </w:ins>
            <w:r w:rsidRPr="00400D39">
              <w:rPr>
                <w:rFonts w:ascii="Century Gothic" w:eastAsia="Times New Roman" w:hAnsi="Century Gothic" w:cs="Times New Roman"/>
                <w:b/>
                <w:bCs/>
                <w:color w:val="734E8E"/>
                <w:sz w:val="30"/>
                <w:szCs w:val="30"/>
              </w:rPr>
              <w:t>Credit Hours</w:t>
            </w:r>
          </w:p>
          <w:p w14:paraId="49C024C7" w14:textId="77777777" w:rsidR="00400D39" w:rsidRPr="00400D39" w:rsidRDefault="007E49B9" w:rsidP="00400D39">
            <w:pPr>
              <w:spacing w:after="0"/>
              <w:textAlignment w:val="baseline"/>
              <w:rPr>
                <w:rFonts w:ascii="Century Gothic" w:eastAsia="Times New Roman" w:hAnsi="Century Gothic" w:cs="Times New Roman"/>
                <w:color w:val="666666"/>
                <w:sz w:val="21"/>
                <w:szCs w:val="21"/>
              </w:rPr>
            </w:pPr>
            <w:r>
              <w:rPr>
                <w:rFonts w:ascii="Century Gothic" w:eastAsia="Times New Roman" w:hAnsi="Century Gothic" w:cs="Times New Roman"/>
                <w:color w:val="666666"/>
                <w:sz w:val="21"/>
                <w:szCs w:val="21"/>
              </w:rPr>
              <w:pict w14:anchorId="3F0C5244">
                <v:rect id="_x0000_i2083" style="width:0;height:0" o:hralign="center" o:hrstd="t" o:hr="t" fillcolor="#a0a0a0" stroked="f"/>
              </w:pict>
            </w:r>
          </w:p>
          <w:p w14:paraId="6B4FB437" w14:textId="73774BE6" w:rsidR="00400D39" w:rsidRPr="00400D39" w:rsidRDefault="00400D39">
            <w:pPr>
              <w:spacing w:before="120" w:after="0"/>
              <w:textAlignment w:val="baseline"/>
              <w:outlineLvl w:val="2"/>
              <w:rPr>
                <w:rFonts w:ascii="Century Gothic" w:eastAsia="Times New Roman" w:hAnsi="Century Gothic" w:cs="Times New Roman"/>
                <w:b/>
                <w:bCs/>
                <w:color w:val="734E8E"/>
                <w:sz w:val="27"/>
                <w:szCs w:val="27"/>
              </w:rPr>
              <w:pPrChange w:id="119" w:author="Sheila Seelau" w:date="2022-01-18T17:22:00Z">
                <w:pPr>
                  <w:spacing w:after="0"/>
                  <w:textAlignment w:val="baseline"/>
                  <w:outlineLvl w:val="2"/>
                </w:pPr>
              </w:pPrChange>
            </w:pPr>
            <w:bookmarkStart w:id="120" w:name="FoundationCourses19CreditHours"/>
            <w:bookmarkEnd w:id="120"/>
            <w:r w:rsidRPr="00400D39">
              <w:rPr>
                <w:rFonts w:ascii="Century Gothic" w:eastAsia="Times New Roman" w:hAnsi="Century Gothic" w:cs="Times New Roman"/>
                <w:b/>
                <w:bCs/>
                <w:color w:val="734E8E"/>
                <w:sz w:val="27"/>
                <w:szCs w:val="27"/>
              </w:rPr>
              <w:t xml:space="preserve">Foundation Courses: </w:t>
            </w:r>
            <w:del w:id="121" w:author="Sheila Seelau" w:date="2022-01-18T17:04:00Z">
              <w:r w:rsidRPr="00400D39" w:rsidDel="001931E0">
                <w:rPr>
                  <w:rFonts w:ascii="Century Gothic" w:eastAsia="Times New Roman" w:hAnsi="Century Gothic" w:cs="Times New Roman"/>
                  <w:b/>
                  <w:bCs/>
                  <w:color w:val="734E8E"/>
                  <w:sz w:val="27"/>
                  <w:szCs w:val="27"/>
                </w:rPr>
                <w:delText xml:space="preserve">19 </w:delText>
              </w:r>
            </w:del>
            <w:ins w:id="122" w:author="Sheila Seelau" w:date="2022-01-18T17:04:00Z">
              <w:r w:rsidR="001931E0">
                <w:rPr>
                  <w:rFonts w:ascii="Century Gothic" w:eastAsia="Times New Roman" w:hAnsi="Century Gothic" w:cs="Times New Roman"/>
                  <w:b/>
                  <w:bCs/>
                  <w:color w:val="734E8E"/>
                  <w:sz w:val="27"/>
                  <w:szCs w:val="27"/>
                </w:rPr>
                <w:t>16</w:t>
              </w:r>
              <w:r w:rsidR="001931E0" w:rsidRPr="00400D39">
                <w:rPr>
                  <w:rFonts w:ascii="Century Gothic" w:eastAsia="Times New Roman" w:hAnsi="Century Gothic" w:cs="Times New Roman"/>
                  <w:b/>
                  <w:bCs/>
                  <w:color w:val="734E8E"/>
                  <w:sz w:val="27"/>
                  <w:szCs w:val="27"/>
                </w:rPr>
                <w:t xml:space="preserve"> </w:t>
              </w:r>
            </w:ins>
            <w:r w:rsidRPr="00400D39">
              <w:rPr>
                <w:rFonts w:ascii="Century Gothic" w:eastAsia="Times New Roman" w:hAnsi="Century Gothic" w:cs="Times New Roman"/>
                <w:b/>
                <w:bCs/>
                <w:color w:val="734E8E"/>
                <w:sz w:val="27"/>
                <w:szCs w:val="27"/>
              </w:rPr>
              <w:t>Credit Hours</w:t>
            </w:r>
          </w:p>
          <w:p w14:paraId="6BC19E95" w14:textId="77777777" w:rsidR="00400D39" w:rsidRPr="00400D39" w:rsidRDefault="007E49B9" w:rsidP="00400D39">
            <w:pPr>
              <w:spacing w:after="0"/>
              <w:textAlignment w:val="baseline"/>
              <w:rPr>
                <w:rFonts w:ascii="Century Gothic" w:eastAsia="Times New Roman" w:hAnsi="Century Gothic" w:cs="Times New Roman"/>
                <w:color w:val="666666"/>
                <w:sz w:val="21"/>
                <w:szCs w:val="21"/>
              </w:rPr>
            </w:pPr>
            <w:r>
              <w:rPr>
                <w:rFonts w:ascii="Century Gothic" w:eastAsia="Times New Roman" w:hAnsi="Century Gothic" w:cs="Times New Roman"/>
                <w:color w:val="666666"/>
                <w:sz w:val="21"/>
                <w:szCs w:val="21"/>
              </w:rPr>
              <w:pict w14:anchorId="56BCC34F">
                <v:rect id="_x0000_i2084" style="width:0;height:0" o:hralign="center" o:hrstd="t" o:hr="t" fillcolor="#a0a0a0" stroked="f"/>
              </w:pict>
            </w:r>
          </w:p>
          <w:p w14:paraId="7DEDBD06" w14:textId="77777777" w:rsidR="00400D39" w:rsidRPr="00400D39" w:rsidRDefault="007E49B9" w:rsidP="00A72471">
            <w:pPr>
              <w:numPr>
                <w:ilvl w:val="0"/>
                <w:numId w:val="1"/>
              </w:numPr>
              <w:spacing w:before="120"/>
              <w:textAlignment w:val="baseline"/>
              <w:rPr>
                <w:rFonts w:ascii="Century Gothic" w:eastAsia="Times New Roman" w:hAnsi="Century Gothic" w:cs="Times New Roman"/>
                <w:color w:val="666666"/>
                <w:sz w:val="21"/>
                <w:szCs w:val="21"/>
              </w:rPr>
            </w:pPr>
            <w:hyperlink r:id="rId9" w:history="1">
              <w:r w:rsidR="00400D39" w:rsidRPr="00400D39">
                <w:rPr>
                  <w:rFonts w:ascii="Century Gothic" w:eastAsia="Times New Roman" w:hAnsi="Century Gothic" w:cs="Times New Roman"/>
                  <w:color w:val="41A5A3"/>
                  <w:sz w:val="21"/>
                  <w:szCs w:val="21"/>
                  <w:u w:val="single"/>
                  <w:bdr w:val="none" w:sz="0" w:space="0" w:color="auto" w:frame="1"/>
                </w:rPr>
                <w:t>BCN 1040 - Introduction to Sustainability in Construction</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3 credits</w:t>
            </w:r>
          </w:p>
          <w:p w14:paraId="24799BF9"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10" w:history="1">
              <w:r w:rsidR="00400D39" w:rsidRPr="00400D39">
                <w:rPr>
                  <w:rFonts w:ascii="Century Gothic" w:eastAsia="Times New Roman" w:hAnsi="Century Gothic" w:cs="Times New Roman"/>
                  <w:color w:val="41A5A3"/>
                  <w:sz w:val="21"/>
                  <w:szCs w:val="21"/>
                  <w:u w:val="single"/>
                  <w:bdr w:val="none" w:sz="0" w:space="0" w:color="auto" w:frame="1"/>
                </w:rPr>
                <w:t>BCN 1272 - Blueprint Reading</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3 credits</w:t>
            </w:r>
          </w:p>
          <w:p w14:paraId="68615E9F"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11" w:history="1">
              <w:r w:rsidR="00400D39" w:rsidRPr="00400D39">
                <w:rPr>
                  <w:rFonts w:ascii="Century Gothic" w:eastAsia="Times New Roman" w:hAnsi="Century Gothic" w:cs="Times New Roman"/>
                  <w:color w:val="41A5A3"/>
                  <w:sz w:val="21"/>
                  <w:szCs w:val="21"/>
                  <w:u w:val="single"/>
                  <w:bdr w:val="none" w:sz="0" w:space="0" w:color="auto" w:frame="1"/>
                </w:rPr>
                <w:t>BCN 2710 - Construction Procedures</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4 credits</w:t>
            </w:r>
          </w:p>
          <w:p w14:paraId="7A77D851" w14:textId="5CF3C128" w:rsidR="00400D39" w:rsidRPr="00400D39" w:rsidDel="001931E0" w:rsidRDefault="00400D39" w:rsidP="00A72471">
            <w:pPr>
              <w:numPr>
                <w:ilvl w:val="0"/>
                <w:numId w:val="1"/>
              </w:numPr>
              <w:textAlignment w:val="baseline"/>
              <w:rPr>
                <w:del w:id="123" w:author="Sheila Seelau" w:date="2022-01-18T17:04:00Z"/>
                <w:rFonts w:ascii="Century Gothic" w:eastAsia="Times New Roman" w:hAnsi="Century Gothic" w:cs="Times New Roman"/>
                <w:color w:val="666666"/>
                <w:sz w:val="21"/>
                <w:szCs w:val="21"/>
              </w:rPr>
            </w:pPr>
            <w:del w:id="124" w:author="Sheila Seelau" w:date="2022-01-18T17:04:00Z">
              <w:r w:rsidRPr="00400D39" w:rsidDel="001931E0">
                <w:rPr>
                  <w:rFonts w:ascii="Century Gothic" w:eastAsia="Times New Roman" w:hAnsi="Century Gothic" w:cs="Times New Roman"/>
                  <w:color w:val="666666"/>
                  <w:sz w:val="21"/>
                  <w:szCs w:val="21"/>
                  <w:bdr w:val="none" w:sz="0" w:space="0" w:color="auto" w:frame="1"/>
                </w:rPr>
                <w:fldChar w:fldCharType="begin"/>
              </w:r>
              <w:r w:rsidRPr="00400D39" w:rsidDel="001931E0">
                <w:rPr>
                  <w:rFonts w:ascii="Century Gothic" w:eastAsia="Times New Roman" w:hAnsi="Century Gothic" w:cs="Times New Roman"/>
                  <w:color w:val="666666"/>
                  <w:sz w:val="21"/>
                  <w:szCs w:val="21"/>
                  <w:bdr w:val="none" w:sz="0" w:space="0" w:color="auto" w:frame="1"/>
                </w:rPr>
                <w:delInstrText xml:space="preserve"> HYPERLINK "http://catalog.fsw.edu/preview_program.php?catoid=15&amp;poid=1409&amp;returnto=1327" </w:delInstrText>
              </w:r>
              <w:r w:rsidRPr="00400D39" w:rsidDel="001931E0">
                <w:rPr>
                  <w:rFonts w:ascii="Century Gothic" w:eastAsia="Times New Roman" w:hAnsi="Century Gothic" w:cs="Times New Roman"/>
                  <w:color w:val="666666"/>
                  <w:sz w:val="21"/>
                  <w:szCs w:val="21"/>
                  <w:bdr w:val="none" w:sz="0" w:space="0" w:color="auto" w:frame="1"/>
                </w:rPr>
                <w:fldChar w:fldCharType="separate"/>
              </w:r>
              <w:r w:rsidRPr="00400D39" w:rsidDel="001931E0">
                <w:rPr>
                  <w:rFonts w:ascii="Century Gothic" w:eastAsia="Times New Roman" w:hAnsi="Century Gothic" w:cs="Times New Roman"/>
                  <w:color w:val="41A5A3"/>
                  <w:sz w:val="21"/>
                  <w:szCs w:val="21"/>
                  <w:u w:val="single"/>
                  <w:bdr w:val="none" w:sz="0" w:space="0" w:color="auto" w:frame="1"/>
                </w:rPr>
                <w:delText>BSC 1051C - Environmental Biology: Southwest Florida Ecosystems</w:delText>
              </w:r>
              <w:r w:rsidRPr="00400D39" w:rsidDel="001931E0">
                <w:rPr>
                  <w:rFonts w:ascii="Century Gothic" w:eastAsia="Times New Roman" w:hAnsi="Century Gothic" w:cs="Times New Roman"/>
                  <w:color w:val="666666"/>
                  <w:sz w:val="21"/>
                  <w:szCs w:val="21"/>
                  <w:bdr w:val="none" w:sz="0" w:space="0" w:color="auto" w:frame="1"/>
                </w:rPr>
                <w:fldChar w:fldCharType="end"/>
              </w:r>
              <w:r w:rsidRPr="00400D39" w:rsidDel="001931E0">
                <w:rPr>
                  <w:rFonts w:ascii="Century Gothic" w:eastAsia="Times New Roman" w:hAnsi="Century Gothic" w:cs="Times New Roman"/>
                  <w:color w:val="666666"/>
                  <w:sz w:val="21"/>
                  <w:szCs w:val="21"/>
                  <w:bdr w:val="none" w:sz="0" w:space="0" w:color="auto" w:frame="1"/>
                </w:rPr>
                <w:delText> </w:delText>
              </w:r>
              <w:r w:rsidRPr="00400D39" w:rsidDel="001931E0">
                <w:rPr>
                  <w:rFonts w:ascii="Century Gothic" w:eastAsia="Times New Roman" w:hAnsi="Century Gothic" w:cs="Times New Roman"/>
                  <w:b/>
                  <w:bCs/>
                  <w:color w:val="666666"/>
                  <w:sz w:val="21"/>
                  <w:szCs w:val="21"/>
                  <w:bdr w:val="none" w:sz="0" w:space="0" w:color="auto" w:frame="1"/>
                </w:rPr>
                <w:delText>3 credits</w:delText>
              </w:r>
            </w:del>
          </w:p>
          <w:p w14:paraId="62B2A478"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12" w:history="1">
              <w:r w:rsidR="00400D39" w:rsidRPr="00400D39">
                <w:rPr>
                  <w:rFonts w:ascii="Century Gothic" w:eastAsia="Times New Roman" w:hAnsi="Century Gothic" w:cs="Times New Roman"/>
                  <w:color w:val="41A5A3"/>
                  <w:sz w:val="21"/>
                  <w:szCs w:val="21"/>
                  <w:u w:val="single"/>
                  <w:bdr w:val="none" w:sz="0" w:space="0" w:color="auto" w:frame="1"/>
                </w:rPr>
                <w:t>EGS 1001 - Introduction to Engineering</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3 credits</w:t>
            </w:r>
          </w:p>
          <w:p w14:paraId="7A5C71F9"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13" w:history="1">
              <w:r w:rsidR="00400D39" w:rsidRPr="00400D39">
                <w:rPr>
                  <w:rFonts w:ascii="Century Gothic" w:eastAsia="Times New Roman" w:hAnsi="Century Gothic" w:cs="Times New Roman"/>
                  <w:color w:val="41A5A3"/>
                  <w:sz w:val="21"/>
                  <w:szCs w:val="21"/>
                  <w:u w:val="single"/>
                  <w:bdr w:val="none" w:sz="0" w:space="0" w:color="auto" w:frame="1"/>
                </w:rPr>
                <w:t>ETD 1320 - Computer Aided Drafting</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3 credits</w:t>
            </w:r>
          </w:p>
          <w:p w14:paraId="7EB83A34" w14:textId="77777777" w:rsidR="00400D39" w:rsidRPr="00400D39" w:rsidRDefault="00400D39" w:rsidP="00400D39">
            <w:pPr>
              <w:spacing w:after="0"/>
              <w:textAlignment w:val="baseline"/>
              <w:outlineLvl w:val="2"/>
              <w:rPr>
                <w:rFonts w:ascii="Century Gothic" w:eastAsia="Times New Roman" w:hAnsi="Century Gothic" w:cs="Times New Roman"/>
                <w:b/>
                <w:bCs/>
                <w:color w:val="734E8E"/>
                <w:sz w:val="27"/>
                <w:szCs w:val="27"/>
              </w:rPr>
            </w:pPr>
            <w:bookmarkStart w:id="125" w:name="AdvancedCourses28CreditHours"/>
            <w:bookmarkEnd w:id="125"/>
          </w:p>
          <w:p w14:paraId="478D4A41" w14:textId="035C15AD" w:rsidR="00400D39" w:rsidRPr="00400D39" w:rsidRDefault="00400D39" w:rsidP="00400D39">
            <w:pPr>
              <w:spacing w:after="0"/>
              <w:textAlignment w:val="baseline"/>
              <w:outlineLvl w:val="2"/>
              <w:rPr>
                <w:rFonts w:ascii="Century Gothic" w:eastAsia="Times New Roman" w:hAnsi="Century Gothic" w:cs="Times New Roman"/>
                <w:b/>
                <w:bCs/>
                <w:color w:val="734E8E"/>
                <w:sz w:val="27"/>
                <w:szCs w:val="27"/>
              </w:rPr>
            </w:pPr>
            <w:r w:rsidRPr="00400D39">
              <w:rPr>
                <w:rFonts w:ascii="Century Gothic" w:eastAsia="Times New Roman" w:hAnsi="Century Gothic" w:cs="Times New Roman"/>
                <w:b/>
                <w:bCs/>
                <w:color w:val="734E8E"/>
                <w:sz w:val="27"/>
                <w:szCs w:val="27"/>
              </w:rPr>
              <w:t>Advanced Courses: 28 Credit Hours</w:t>
            </w:r>
          </w:p>
          <w:p w14:paraId="12666F91" w14:textId="77777777" w:rsidR="00400D39" w:rsidRPr="00400D39" w:rsidRDefault="007E49B9" w:rsidP="00400D39">
            <w:pPr>
              <w:spacing w:after="0"/>
              <w:textAlignment w:val="baseline"/>
              <w:rPr>
                <w:rFonts w:ascii="Century Gothic" w:eastAsia="Times New Roman" w:hAnsi="Century Gothic" w:cs="Times New Roman"/>
                <w:color w:val="666666"/>
                <w:sz w:val="21"/>
                <w:szCs w:val="21"/>
              </w:rPr>
            </w:pPr>
            <w:r>
              <w:rPr>
                <w:rFonts w:ascii="Century Gothic" w:eastAsia="Times New Roman" w:hAnsi="Century Gothic" w:cs="Times New Roman"/>
                <w:color w:val="666666"/>
                <w:sz w:val="21"/>
                <w:szCs w:val="21"/>
              </w:rPr>
              <w:pict w14:anchorId="229D87EA">
                <v:rect id="_x0000_i2085" style="width:0;height:0" o:hralign="center" o:hrstd="t" o:hr="t" fillcolor="#a0a0a0" stroked="f"/>
              </w:pict>
            </w:r>
          </w:p>
          <w:p w14:paraId="7ED2B9E1" w14:textId="77777777" w:rsidR="00400D39" w:rsidRPr="00400D39" w:rsidRDefault="007E49B9" w:rsidP="00A72471">
            <w:pPr>
              <w:numPr>
                <w:ilvl w:val="0"/>
                <w:numId w:val="1"/>
              </w:numPr>
              <w:spacing w:before="120"/>
              <w:textAlignment w:val="baseline"/>
              <w:rPr>
                <w:rFonts w:ascii="Century Gothic" w:eastAsia="Times New Roman" w:hAnsi="Century Gothic" w:cs="Times New Roman"/>
                <w:color w:val="666666"/>
                <w:sz w:val="21"/>
                <w:szCs w:val="21"/>
              </w:rPr>
            </w:pPr>
            <w:hyperlink r:id="rId14" w:history="1">
              <w:r w:rsidR="00400D39" w:rsidRPr="00400D39">
                <w:rPr>
                  <w:rFonts w:ascii="Century Gothic" w:eastAsia="Times New Roman" w:hAnsi="Century Gothic" w:cs="Times New Roman"/>
                  <w:color w:val="41A5A3"/>
                  <w:sz w:val="21"/>
                  <w:szCs w:val="21"/>
                  <w:u w:val="single"/>
                  <w:bdr w:val="none" w:sz="0" w:space="0" w:color="auto" w:frame="1"/>
                </w:rPr>
                <w:t>BCN 1230 - Materials and Methods of Construction</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3 credits</w:t>
            </w:r>
          </w:p>
          <w:p w14:paraId="7531F362"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15" w:history="1">
              <w:r w:rsidR="00400D39" w:rsidRPr="00400D39">
                <w:rPr>
                  <w:rFonts w:ascii="Century Gothic" w:eastAsia="Times New Roman" w:hAnsi="Century Gothic" w:cs="Times New Roman"/>
                  <w:color w:val="41A5A3"/>
                  <w:sz w:val="21"/>
                  <w:szCs w:val="21"/>
                  <w:u w:val="single"/>
                  <w:bdr w:val="none" w:sz="0" w:space="0" w:color="auto" w:frame="1"/>
                </w:rPr>
                <w:t>BCT 1760 - Building Codes</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2 credits</w:t>
            </w:r>
          </w:p>
          <w:p w14:paraId="1852E02E"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16" w:history="1">
              <w:r w:rsidR="00400D39" w:rsidRPr="00400D39">
                <w:rPr>
                  <w:rFonts w:ascii="Century Gothic" w:eastAsia="Times New Roman" w:hAnsi="Century Gothic" w:cs="Times New Roman"/>
                  <w:color w:val="41A5A3"/>
                  <w:sz w:val="21"/>
                  <w:szCs w:val="21"/>
                  <w:u w:val="single"/>
                  <w:bdr w:val="none" w:sz="0" w:space="0" w:color="auto" w:frame="1"/>
                </w:rPr>
                <w:t>BCT 1773 - Building Construction Estimating, Scheduling and Cost Control</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4 credits</w:t>
            </w:r>
          </w:p>
          <w:p w14:paraId="3E6EF5A4"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17" w:history="1">
              <w:r w:rsidR="00400D39" w:rsidRPr="00400D39">
                <w:rPr>
                  <w:rFonts w:ascii="Century Gothic" w:eastAsia="Times New Roman" w:hAnsi="Century Gothic" w:cs="Times New Roman"/>
                  <w:color w:val="41A5A3"/>
                  <w:sz w:val="21"/>
                  <w:szCs w:val="21"/>
                  <w:u w:val="single"/>
                  <w:bdr w:val="none" w:sz="0" w:space="0" w:color="auto" w:frame="1"/>
                </w:rPr>
                <w:t>BCT 2730 - Construction Management</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3 credits</w:t>
            </w:r>
          </w:p>
          <w:p w14:paraId="41D25F82"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18" w:history="1">
              <w:r w:rsidR="00400D39" w:rsidRPr="00400D39">
                <w:rPr>
                  <w:rFonts w:ascii="Century Gothic" w:eastAsia="Times New Roman" w:hAnsi="Century Gothic" w:cs="Times New Roman"/>
                  <w:color w:val="41A5A3"/>
                  <w:sz w:val="21"/>
                  <w:szCs w:val="21"/>
                  <w:u w:val="single"/>
                  <w:bdr w:val="none" w:sz="0" w:space="0" w:color="auto" w:frame="1"/>
                </w:rPr>
                <w:t>ETD 1103 - Engineering Graphics I</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4 credits</w:t>
            </w:r>
          </w:p>
          <w:p w14:paraId="3EA6CA47"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19" w:history="1">
              <w:r w:rsidR="00400D39" w:rsidRPr="00400D39">
                <w:rPr>
                  <w:rFonts w:ascii="Century Gothic" w:eastAsia="Times New Roman" w:hAnsi="Century Gothic" w:cs="Times New Roman"/>
                  <w:color w:val="41A5A3"/>
                  <w:sz w:val="21"/>
                  <w:szCs w:val="21"/>
                  <w:u w:val="single"/>
                  <w:bdr w:val="none" w:sz="0" w:space="0" w:color="auto" w:frame="1"/>
                </w:rPr>
                <w:t>ETD 1390 - Introduction to Revit Architecture</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4 credits</w:t>
            </w:r>
          </w:p>
          <w:p w14:paraId="1FAAEDA5"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20" w:history="1">
              <w:r w:rsidR="00400D39" w:rsidRPr="00400D39">
                <w:rPr>
                  <w:rFonts w:ascii="Century Gothic" w:eastAsia="Times New Roman" w:hAnsi="Century Gothic" w:cs="Times New Roman"/>
                  <w:color w:val="41A5A3"/>
                  <w:sz w:val="21"/>
                  <w:szCs w:val="21"/>
                  <w:u w:val="single"/>
                  <w:bdr w:val="none" w:sz="0" w:space="0" w:color="auto" w:frame="1"/>
                </w:rPr>
                <w:t>ETD 1530 - Drafting and Design (Manual)</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4 credits</w:t>
            </w:r>
          </w:p>
          <w:p w14:paraId="7B6BA356"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21" w:history="1">
              <w:r w:rsidR="00400D39" w:rsidRPr="00400D39">
                <w:rPr>
                  <w:rFonts w:ascii="Century Gothic" w:eastAsia="Times New Roman" w:hAnsi="Century Gothic" w:cs="Times New Roman"/>
                  <w:color w:val="41A5A3"/>
                  <w:sz w:val="21"/>
                  <w:szCs w:val="21"/>
                  <w:u w:val="single"/>
                  <w:bdr w:val="none" w:sz="0" w:space="0" w:color="auto" w:frame="1"/>
                </w:rPr>
                <w:t>ETD 2340 - Advanced Computer Aided Drafting</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3 credits</w:t>
            </w:r>
          </w:p>
          <w:p w14:paraId="6B66169F"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22" w:history="1">
              <w:r w:rsidR="00400D39" w:rsidRPr="00400D39">
                <w:rPr>
                  <w:rFonts w:ascii="Century Gothic" w:eastAsia="Times New Roman" w:hAnsi="Century Gothic" w:cs="Times New Roman"/>
                  <w:color w:val="41A5A3"/>
                  <w:sz w:val="21"/>
                  <w:szCs w:val="21"/>
                  <w:u w:val="single"/>
                  <w:bdr w:val="none" w:sz="0" w:space="0" w:color="auto" w:frame="1"/>
                </w:rPr>
                <w:t>ETD 2930 - Special Topics/Capstone-Engineering Technologies</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1 credit</w:t>
            </w:r>
          </w:p>
          <w:p w14:paraId="4C85D281" w14:textId="77777777" w:rsidR="00400D39" w:rsidRPr="00400D39" w:rsidRDefault="00400D39" w:rsidP="00400D39">
            <w:pPr>
              <w:spacing w:after="0"/>
              <w:textAlignment w:val="baseline"/>
              <w:outlineLvl w:val="1"/>
              <w:rPr>
                <w:rFonts w:ascii="Century Gothic" w:eastAsia="Times New Roman" w:hAnsi="Century Gothic" w:cs="Times New Roman"/>
                <w:b/>
                <w:bCs/>
                <w:color w:val="734E8E"/>
                <w:sz w:val="30"/>
                <w:szCs w:val="30"/>
              </w:rPr>
            </w:pPr>
          </w:p>
          <w:p w14:paraId="467EBFAE" w14:textId="6C3C3647" w:rsidR="00400D39" w:rsidRPr="00400D39" w:rsidRDefault="00400D39" w:rsidP="00400D39">
            <w:pPr>
              <w:spacing w:after="0"/>
              <w:textAlignment w:val="baseline"/>
              <w:outlineLvl w:val="1"/>
              <w:rPr>
                <w:rFonts w:ascii="Century Gothic" w:eastAsia="Times New Roman" w:hAnsi="Century Gothic" w:cs="Times New Roman"/>
                <w:b/>
                <w:bCs/>
                <w:color w:val="734E8E"/>
                <w:sz w:val="30"/>
                <w:szCs w:val="30"/>
              </w:rPr>
            </w:pPr>
            <w:del w:id="126" w:author="Sheila Seelau" w:date="2022-01-18T17:05:00Z">
              <w:r w:rsidRPr="00400D39" w:rsidDel="001931E0">
                <w:rPr>
                  <w:rFonts w:ascii="Century Gothic" w:eastAsia="Times New Roman" w:hAnsi="Century Gothic" w:cs="Times New Roman"/>
                  <w:b/>
                  <w:bCs/>
                  <w:color w:val="734E8E"/>
                  <w:sz w:val="30"/>
                  <w:szCs w:val="30"/>
                </w:rPr>
                <w:delText xml:space="preserve">Architectural Design and Construction Technology, AS Degree </w:delText>
              </w:r>
            </w:del>
            <w:r w:rsidRPr="00400D39">
              <w:rPr>
                <w:rFonts w:ascii="Century Gothic" w:eastAsia="Times New Roman" w:hAnsi="Century Gothic" w:cs="Times New Roman"/>
                <w:b/>
                <w:bCs/>
                <w:color w:val="734E8E"/>
                <w:sz w:val="30"/>
                <w:szCs w:val="30"/>
              </w:rPr>
              <w:t>Elective</w:t>
            </w:r>
            <w:ins w:id="127" w:author="Sheila Seelau" w:date="2022-01-18T17:05:00Z">
              <w:r w:rsidR="001931E0">
                <w:rPr>
                  <w:rFonts w:ascii="Century Gothic" w:eastAsia="Times New Roman" w:hAnsi="Century Gothic" w:cs="Times New Roman"/>
                  <w:b/>
                  <w:bCs/>
                  <w:color w:val="734E8E"/>
                  <w:sz w:val="30"/>
                  <w:szCs w:val="30"/>
                </w:rPr>
                <w:t>s</w:t>
              </w:r>
            </w:ins>
            <w:del w:id="128" w:author="Sheila Seelau" w:date="2022-01-18T17:05:00Z">
              <w:r w:rsidRPr="00400D39" w:rsidDel="001931E0">
                <w:rPr>
                  <w:rFonts w:ascii="Century Gothic" w:eastAsia="Times New Roman" w:hAnsi="Century Gothic" w:cs="Times New Roman"/>
                  <w:b/>
                  <w:bCs/>
                  <w:color w:val="734E8E"/>
                  <w:sz w:val="30"/>
                  <w:szCs w:val="30"/>
                </w:rPr>
                <w:delText xml:space="preserve"> Requirements</w:delText>
              </w:r>
            </w:del>
            <w:r w:rsidRPr="00400D39">
              <w:rPr>
                <w:rFonts w:ascii="Century Gothic" w:eastAsia="Times New Roman" w:hAnsi="Century Gothic" w:cs="Times New Roman"/>
                <w:b/>
                <w:bCs/>
                <w:color w:val="734E8E"/>
                <w:sz w:val="30"/>
                <w:szCs w:val="30"/>
              </w:rPr>
              <w:t xml:space="preserve">: </w:t>
            </w:r>
            <w:del w:id="129" w:author="Sheila Seelau" w:date="2022-01-18T17:05:00Z">
              <w:r w:rsidRPr="00400D39" w:rsidDel="001931E0">
                <w:rPr>
                  <w:rFonts w:ascii="Century Gothic" w:eastAsia="Times New Roman" w:hAnsi="Century Gothic" w:cs="Times New Roman"/>
                  <w:b/>
                  <w:bCs/>
                  <w:color w:val="734E8E"/>
                  <w:sz w:val="30"/>
                  <w:szCs w:val="30"/>
                </w:rPr>
                <w:delText xml:space="preserve">1 </w:delText>
              </w:r>
            </w:del>
            <w:ins w:id="130" w:author="Sheila Seelau" w:date="2022-01-18T17:05:00Z">
              <w:r w:rsidR="001931E0">
                <w:rPr>
                  <w:rFonts w:ascii="Century Gothic" w:eastAsia="Times New Roman" w:hAnsi="Century Gothic" w:cs="Times New Roman"/>
                  <w:b/>
                  <w:bCs/>
                  <w:color w:val="734E8E"/>
                  <w:sz w:val="30"/>
                  <w:szCs w:val="30"/>
                </w:rPr>
                <w:t>4</w:t>
              </w:r>
              <w:r w:rsidR="001931E0" w:rsidRPr="00400D39">
                <w:rPr>
                  <w:rFonts w:ascii="Century Gothic" w:eastAsia="Times New Roman" w:hAnsi="Century Gothic" w:cs="Times New Roman"/>
                  <w:b/>
                  <w:bCs/>
                  <w:color w:val="734E8E"/>
                  <w:sz w:val="30"/>
                  <w:szCs w:val="30"/>
                </w:rPr>
                <w:t xml:space="preserve"> </w:t>
              </w:r>
            </w:ins>
            <w:r w:rsidRPr="00400D39">
              <w:rPr>
                <w:rFonts w:ascii="Century Gothic" w:eastAsia="Times New Roman" w:hAnsi="Century Gothic" w:cs="Times New Roman"/>
                <w:b/>
                <w:bCs/>
                <w:color w:val="734E8E"/>
                <w:sz w:val="30"/>
                <w:szCs w:val="30"/>
              </w:rPr>
              <w:t>Credit Hour</w:t>
            </w:r>
            <w:ins w:id="131" w:author="Sheila Seelau" w:date="2022-01-18T17:05:00Z">
              <w:r w:rsidR="001931E0">
                <w:rPr>
                  <w:rFonts w:ascii="Century Gothic" w:eastAsia="Times New Roman" w:hAnsi="Century Gothic" w:cs="Times New Roman"/>
                  <w:b/>
                  <w:bCs/>
                  <w:color w:val="734E8E"/>
                  <w:sz w:val="30"/>
                  <w:szCs w:val="30"/>
                </w:rPr>
                <w:t>s</w:t>
              </w:r>
            </w:ins>
          </w:p>
          <w:p w14:paraId="078C6209" w14:textId="77777777" w:rsidR="00400D39" w:rsidRPr="00400D39" w:rsidRDefault="007E49B9" w:rsidP="00400D39">
            <w:pPr>
              <w:spacing w:after="0"/>
              <w:textAlignment w:val="baseline"/>
              <w:rPr>
                <w:rFonts w:ascii="Century Gothic" w:eastAsia="Times New Roman" w:hAnsi="Century Gothic" w:cs="Times New Roman"/>
                <w:color w:val="666666"/>
                <w:sz w:val="21"/>
                <w:szCs w:val="21"/>
              </w:rPr>
            </w:pPr>
            <w:r>
              <w:rPr>
                <w:rFonts w:ascii="Century Gothic" w:eastAsia="Times New Roman" w:hAnsi="Century Gothic" w:cs="Times New Roman"/>
                <w:color w:val="666666"/>
                <w:sz w:val="21"/>
                <w:szCs w:val="21"/>
              </w:rPr>
              <w:pict w14:anchorId="1073EA29">
                <v:rect id="_x0000_i2086" style="width:0;height:0" o:hralign="center" o:hrstd="t" o:hr="t" fillcolor="#a0a0a0" stroked="f"/>
              </w:pict>
            </w:r>
          </w:p>
          <w:p w14:paraId="2F99B55C" w14:textId="6814E4B9" w:rsidR="00400D39" w:rsidDel="005A13C2" w:rsidRDefault="00400D39" w:rsidP="003E479C">
            <w:pPr>
              <w:spacing w:before="120" w:after="240"/>
              <w:textAlignment w:val="baseline"/>
              <w:rPr>
                <w:del w:id="132" w:author="Sheila Seelau" w:date="2022-01-18T17:08:00Z"/>
                <w:rFonts w:ascii="Century Gothic" w:eastAsia="Times New Roman" w:hAnsi="Century Gothic" w:cs="Times New Roman"/>
                <w:b/>
                <w:bCs/>
                <w:color w:val="666666"/>
                <w:sz w:val="21"/>
                <w:szCs w:val="21"/>
                <w:bdr w:val="none" w:sz="0" w:space="0" w:color="auto" w:frame="1"/>
              </w:rPr>
            </w:pPr>
            <w:del w:id="133" w:author="Sheila Seelau" w:date="2022-01-18T17:08:00Z">
              <w:r w:rsidRPr="00400D39" w:rsidDel="005A13C2">
                <w:rPr>
                  <w:rFonts w:ascii="Century Gothic" w:eastAsia="Times New Roman" w:hAnsi="Century Gothic" w:cs="Times New Roman"/>
                  <w:b/>
                  <w:bCs/>
                  <w:color w:val="666666"/>
                  <w:sz w:val="21"/>
                  <w:szCs w:val="21"/>
                  <w:bdr w:val="none" w:sz="0" w:space="0" w:color="auto" w:frame="1"/>
                </w:rPr>
                <w:delText>Electives may be taken from the following 1000 and 2000 level courses:</w:delText>
              </w:r>
            </w:del>
          </w:p>
          <w:p w14:paraId="6A2746AF" w14:textId="7C9002E9" w:rsidR="005A13C2" w:rsidRPr="005A13C2" w:rsidRDefault="005A13C2">
            <w:pPr>
              <w:pStyle w:val="ListParagraph"/>
              <w:numPr>
                <w:ilvl w:val="0"/>
                <w:numId w:val="6"/>
              </w:numPr>
              <w:textAlignment w:val="baseline"/>
              <w:rPr>
                <w:ins w:id="134" w:author="Sheila Seelau" w:date="2022-01-18T17:09:00Z"/>
                <w:rFonts w:ascii="Century Gothic" w:eastAsia="Times New Roman" w:hAnsi="Century Gothic" w:cs="Times New Roman"/>
                <w:color w:val="666666"/>
                <w:sz w:val="21"/>
                <w:szCs w:val="21"/>
                <w:rPrChange w:id="135" w:author="Sheila Seelau" w:date="2022-01-18T17:09:00Z">
                  <w:rPr>
                    <w:ins w:id="136" w:author="Sheila Seelau" w:date="2022-01-18T17:09:00Z"/>
                  </w:rPr>
                </w:rPrChange>
              </w:rPr>
              <w:pPrChange w:id="137" w:author="Sheila Seelau" w:date="2022-01-18T17:09:00Z">
                <w:pPr>
                  <w:textAlignment w:val="baseline"/>
                </w:pPr>
              </w:pPrChange>
            </w:pPr>
            <w:ins w:id="138" w:author="Sheila Seelau" w:date="2022-01-18T17:08:00Z">
              <w:r w:rsidRPr="005A13C2">
                <w:rPr>
                  <w:rFonts w:ascii="Century Gothic" w:eastAsia="Times New Roman" w:hAnsi="Century Gothic" w:cs="Times New Roman"/>
                  <w:color w:val="666666"/>
                  <w:sz w:val="21"/>
                  <w:szCs w:val="21"/>
                  <w:rPrChange w:id="139" w:author="Sheila Seelau" w:date="2022-01-18T17:09:00Z">
                    <w:rPr/>
                  </w:rPrChange>
                </w:rPr>
                <w:t xml:space="preserve">Any </w:t>
              </w:r>
            </w:ins>
            <w:ins w:id="140" w:author="Sheila Seelau" w:date="2022-04-15T09:58:00Z">
              <w:r w:rsidR="006F3F0F">
                <w:rPr>
                  <w:rFonts w:ascii="Century Gothic" w:eastAsia="Times New Roman" w:hAnsi="Century Gothic" w:cs="Times New Roman"/>
                  <w:color w:val="666666"/>
                  <w:sz w:val="21"/>
                  <w:szCs w:val="21"/>
                </w:rPr>
                <w:t xml:space="preserve">1000-2000 level </w:t>
              </w:r>
            </w:ins>
            <w:ins w:id="141" w:author="Sheila Seelau" w:date="2022-01-18T17:08:00Z">
              <w:r w:rsidRPr="005A13C2">
                <w:rPr>
                  <w:rFonts w:ascii="Century Gothic" w:eastAsia="Times New Roman" w:hAnsi="Century Gothic" w:cs="Times New Roman"/>
                  <w:color w:val="666666"/>
                  <w:sz w:val="21"/>
                  <w:szCs w:val="21"/>
                  <w:rPrChange w:id="142" w:author="Sheila Seelau" w:date="2022-01-18T17:09:00Z">
                    <w:rPr/>
                  </w:rPrChange>
                </w:rPr>
                <w:t>course</w:t>
              </w:r>
            </w:ins>
            <w:ins w:id="143" w:author="Sheila Seelau" w:date="2022-01-18T17:09:00Z">
              <w:r w:rsidRPr="005A13C2">
                <w:rPr>
                  <w:rFonts w:ascii="Century Gothic" w:eastAsia="Times New Roman" w:hAnsi="Century Gothic" w:cs="Times New Roman"/>
                  <w:color w:val="666666"/>
                  <w:sz w:val="21"/>
                  <w:szCs w:val="21"/>
                  <w:rPrChange w:id="144" w:author="Sheila Seelau" w:date="2022-01-18T17:09:00Z">
                    <w:rPr/>
                  </w:rPrChange>
                </w:rPr>
                <w:t>s</w:t>
              </w:r>
            </w:ins>
            <w:ins w:id="145" w:author="Sheila Seelau" w:date="2022-01-18T17:08:00Z">
              <w:r w:rsidRPr="005A13C2">
                <w:rPr>
                  <w:rFonts w:ascii="Century Gothic" w:eastAsia="Times New Roman" w:hAnsi="Century Gothic" w:cs="Times New Roman"/>
                  <w:color w:val="666666"/>
                  <w:sz w:val="21"/>
                  <w:szCs w:val="21"/>
                  <w:rPrChange w:id="146" w:author="Sheila Seelau" w:date="2022-01-18T17:09:00Z">
                    <w:rPr/>
                  </w:rPrChange>
                </w:rPr>
                <w:t xml:space="preserve"> with the</w:t>
              </w:r>
            </w:ins>
            <w:ins w:id="147" w:author="Sheila Seelau" w:date="2022-01-18T17:09:00Z">
              <w:r w:rsidRPr="005A13C2">
                <w:rPr>
                  <w:rFonts w:ascii="Century Gothic" w:eastAsia="Times New Roman" w:hAnsi="Century Gothic" w:cs="Times New Roman"/>
                  <w:color w:val="666666"/>
                  <w:sz w:val="21"/>
                  <w:szCs w:val="21"/>
                  <w:rPrChange w:id="148" w:author="Sheila Seelau" w:date="2022-01-18T17:09:00Z">
                    <w:rPr/>
                  </w:rPrChange>
                </w:rPr>
                <w:t xml:space="preserve">se </w:t>
              </w:r>
            </w:ins>
            <w:ins w:id="149" w:author="Sheila Seelau" w:date="2022-01-18T17:08:00Z">
              <w:r w:rsidRPr="005A13C2">
                <w:rPr>
                  <w:rFonts w:ascii="Century Gothic" w:eastAsia="Times New Roman" w:hAnsi="Century Gothic" w:cs="Times New Roman"/>
                  <w:color w:val="666666"/>
                  <w:sz w:val="21"/>
                  <w:szCs w:val="21"/>
                  <w:rPrChange w:id="150" w:author="Sheila Seelau" w:date="2022-01-18T17:09:00Z">
                    <w:rPr/>
                  </w:rPrChange>
                </w:rPr>
                <w:t>prefix</w:t>
              </w:r>
            </w:ins>
            <w:ins w:id="151" w:author="Sheila Seelau" w:date="2022-01-18T17:09:00Z">
              <w:r w:rsidRPr="005A13C2">
                <w:rPr>
                  <w:rFonts w:ascii="Century Gothic" w:eastAsia="Times New Roman" w:hAnsi="Century Gothic" w:cs="Times New Roman"/>
                  <w:color w:val="666666"/>
                  <w:sz w:val="21"/>
                  <w:szCs w:val="21"/>
                  <w:rPrChange w:id="152" w:author="Sheila Seelau" w:date="2022-01-18T17:09:00Z">
                    <w:rPr/>
                  </w:rPrChange>
                </w:rPr>
                <w:t>es</w:t>
              </w:r>
            </w:ins>
            <w:ins w:id="153" w:author="Sheila Seelau" w:date="2022-01-18T17:08:00Z">
              <w:r w:rsidRPr="005A13C2">
                <w:rPr>
                  <w:rFonts w:ascii="Century Gothic" w:eastAsia="Times New Roman" w:hAnsi="Century Gothic" w:cs="Times New Roman"/>
                  <w:color w:val="666666"/>
                  <w:sz w:val="21"/>
                  <w:szCs w:val="21"/>
                  <w:rPrChange w:id="154" w:author="Sheila Seelau" w:date="2022-01-18T17:09:00Z">
                    <w:rPr/>
                  </w:rPrChange>
                </w:rPr>
                <w:t>: BCT, BCN</w:t>
              </w:r>
            </w:ins>
            <w:ins w:id="155" w:author="Sheila Seelau" w:date="2022-02-19T15:36:00Z">
              <w:r w:rsidR="00F11C1B">
                <w:rPr>
                  <w:rFonts w:ascii="Century Gothic" w:eastAsia="Times New Roman" w:hAnsi="Century Gothic" w:cs="Times New Roman"/>
                  <w:color w:val="666666"/>
                  <w:sz w:val="21"/>
                  <w:szCs w:val="21"/>
                </w:rPr>
                <w:t>,</w:t>
              </w:r>
            </w:ins>
            <w:ins w:id="156" w:author="Sheila Seelau" w:date="2022-01-18T17:08:00Z">
              <w:r w:rsidRPr="005A13C2">
                <w:rPr>
                  <w:rFonts w:ascii="Century Gothic" w:eastAsia="Times New Roman" w:hAnsi="Century Gothic" w:cs="Times New Roman"/>
                  <w:color w:val="666666"/>
                  <w:sz w:val="21"/>
                  <w:szCs w:val="21"/>
                  <w:rPrChange w:id="157" w:author="Sheila Seelau" w:date="2022-01-18T17:09:00Z">
                    <w:rPr/>
                  </w:rPrChange>
                </w:rPr>
                <w:t xml:space="preserve"> EET, or ETD</w:t>
              </w:r>
            </w:ins>
          </w:p>
          <w:p w14:paraId="0497828C" w14:textId="69C81B60" w:rsidR="005A13C2" w:rsidRPr="005A13C2" w:rsidRDefault="005A13C2">
            <w:pPr>
              <w:ind w:left="720"/>
              <w:textAlignment w:val="baseline"/>
              <w:rPr>
                <w:ins w:id="158" w:author="Sheila Seelau" w:date="2022-01-18T17:08:00Z"/>
                <w:rFonts w:ascii="Century Gothic" w:eastAsia="Times New Roman" w:hAnsi="Century Gothic" w:cs="Times New Roman"/>
                <w:b/>
                <w:bCs/>
                <w:color w:val="666666"/>
                <w:sz w:val="21"/>
                <w:szCs w:val="21"/>
                <w:rPrChange w:id="159" w:author="Sheila Seelau" w:date="2022-01-18T17:09:00Z">
                  <w:rPr>
                    <w:ins w:id="160" w:author="Sheila Seelau" w:date="2022-01-18T17:08:00Z"/>
                    <w:rFonts w:ascii="Century Gothic" w:eastAsia="Times New Roman" w:hAnsi="Century Gothic" w:cs="Times New Roman"/>
                    <w:color w:val="666666"/>
                    <w:sz w:val="21"/>
                    <w:szCs w:val="21"/>
                  </w:rPr>
                </w:rPrChange>
              </w:rPr>
              <w:pPrChange w:id="161" w:author="Sheila Seelau" w:date="2022-01-18T17:09:00Z">
                <w:pPr>
                  <w:spacing w:before="120" w:after="240"/>
                  <w:textAlignment w:val="baseline"/>
                </w:pPr>
              </w:pPrChange>
            </w:pPr>
            <w:ins w:id="162" w:author="Sheila Seelau" w:date="2022-01-18T17:09:00Z">
              <w:r w:rsidRPr="005A13C2">
                <w:rPr>
                  <w:rFonts w:ascii="Century Gothic" w:eastAsia="Times New Roman" w:hAnsi="Century Gothic" w:cs="Times New Roman"/>
                  <w:b/>
                  <w:bCs/>
                  <w:color w:val="666666"/>
                  <w:sz w:val="21"/>
                  <w:szCs w:val="21"/>
                  <w:rPrChange w:id="163" w:author="Sheila Seelau" w:date="2022-01-18T17:09:00Z">
                    <w:rPr>
                      <w:rFonts w:ascii="Century Gothic" w:eastAsia="Times New Roman" w:hAnsi="Century Gothic" w:cs="Times New Roman"/>
                      <w:color w:val="666666"/>
                      <w:sz w:val="21"/>
                      <w:szCs w:val="21"/>
                    </w:rPr>
                  </w:rPrChange>
                </w:rPr>
                <w:t>OR</w:t>
              </w:r>
            </w:ins>
          </w:p>
          <w:p w14:paraId="36CF45D7" w14:textId="5C4E3067" w:rsidR="00400D39" w:rsidRPr="00EF79A2" w:rsidRDefault="007E49B9" w:rsidP="00A72471">
            <w:pPr>
              <w:numPr>
                <w:ilvl w:val="0"/>
                <w:numId w:val="1"/>
              </w:numPr>
              <w:textAlignment w:val="baseline"/>
              <w:rPr>
                <w:ins w:id="164" w:author="Sheila Seelau" w:date="2022-03-04T13:57:00Z"/>
                <w:rFonts w:ascii="Century Gothic" w:eastAsia="Times New Roman" w:hAnsi="Century Gothic" w:cs="Times New Roman"/>
                <w:color w:val="666666"/>
                <w:sz w:val="21"/>
                <w:szCs w:val="21"/>
                <w:rPrChange w:id="165" w:author="Sheila Seelau" w:date="2022-03-04T13:57:00Z">
                  <w:rPr>
                    <w:ins w:id="166" w:author="Sheila Seelau" w:date="2022-03-04T13:57:00Z"/>
                    <w:rFonts w:ascii="Century Gothic" w:eastAsia="Times New Roman" w:hAnsi="Century Gothic" w:cs="Times New Roman"/>
                    <w:b/>
                    <w:bCs/>
                    <w:color w:val="666666"/>
                    <w:sz w:val="21"/>
                    <w:szCs w:val="21"/>
                    <w:bdr w:val="none" w:sz="0" w:space="0" w:color="auto" w:frame="1"/>
                  </w:rPr>
                </w:rPrChange>
              </w:rPr>
            </w:pPr>
            <w:hyperlink r:id="rId23" w:history="1">
              <w:r w:rsidR="00400D39" w:rsidRPr="00400D39">
                <w:rPr>
                  <w:rFonts w:ascii="Century Gothic" w:eastAsia="Times New Roman" w:hAnsi="Century Gothic" w:cs="Times New Roman"/>
                  <w:color w:val="41A5A3"/>
                  <w:sz w:val="21"/>
                  <w:szCs w:val="21"/>
                  <w:u w:val="single"/>
                  <w:bdr w:val="none" w:sz="0" w:space="0" w:color="auto" w:frame="1"/>
                </w:rPr>
                <w:t>ARC 1211 - Introduction to Architecture</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3 credits</w:t>
            </w:r>
          </w:p>
          <w:p w14:paraId="3EA3B570" w14:textId="69DCD5E8" w:rsidR="00EF79A2" w:rsidRPr="0068006F" w:rsidRDefault="00EF79A2">
            <w:pPr>
              <w:pStyle w:val="ListParagraph"/>
              <w:numPr>
                <w:ilvl w:val="0"/>
                <w:numId w:val="1"/>
              </w:numPr>
              <w:contextualSpacing w:val="0"/>
              <w:textAlignment w:val="baseline"/>
              <w:rPr>
                <w:rFonts w:ascii="Century Gothic" w:eastAsia="Times New Roman" w:hAnsi="Century Gothic" w:cs="Times New Roman"/>
                <w:b/>
                <w:bCs/>
                <w:color w:val="666666"/>
                <w:sz w:val="21"/>
                <w:szCs w:val="21"/>
                <w:bdr w:val="none" w:sz="0" w:space="0" w:color="auto" w:frame="1"/>
                <w:rPrChange w:id="167" w:author="Sheila Seelau" w:date="2022-04-14T12:20:00Z">
                  <w:rPr/>
                </w:rPrChange>
              </w:rPr>
              <w:pPrChange w:id="168" w:author="Sheila Seelau" w:date="2022-04-14T12:21:00Z">
                <w:pPr>
                  <w:numPr>
                    <w:numId w:val="1"/>
                  </w:numPr>
                  <w:tabs>
                    <w:tab w:val="num" w:pos="720"/>
                  </w:tabs>
                  <w:ind w:left="720" w:hanging="360"/>
                  <w:textAlignment w:val="baseline"/>
                </w:pPr>
              </w:pPrChange>
            </w:pPr>
            <w:ins w:id="169" w:author="Sheila Seelau" w:date="2022-03-04T13:58:00Z">
              <w:r w:rsidRPr="0068006F">
                <w:rPr>
                  <w:rFonts w:ascii="Century Gothic" w:eastAsia="Times New Roman" w:hAnsi="Century Gothic" w:cs="Times New Roman"/>
                  <w:color w:val="666666"/>
                  <w:sz w:val="21"/>
                  <w:szCs w:val="21"/>
                  <w:bdr w:val="none" w:sz="0" w:space="0" w:color="auto" w:frame="1"/>
                  <w:rPrChange w:id="170" w:author="Sheila Seelau" w:date="2022-04-14T12:20:00Z">
                    <w:rPr>
                      <w:bdr w:val="none" w:sz="0" w:space="0" w:color="auto" w:frame="1"/>
                    </w:rPr>
                  </w:rPrChange>
                </w:rPr>
                <w:fldChar w:fldCharType="begin"/>
              </w:r>
              <w:r w:rsidRPr="0068006F">
                <w:rPr>
                  <w:rFonts w:ascii="Century Gothic" w:eastAsia="Times New Roman" w:hAnsi="Century Gothic" w:cs="Times New Roman"/>
                  <w:color w:val="666666"/>
                  <w:sz w:val="21"/>
                  <w:szCs w:val="21"/>
                  <w:bdr w:val="none" w:sz="0" w:space="0" w:color="auto" w:frame="1"/>
                  <w:rPrChange w:id="171" w:author="Sheila Seelau" w:date="2022-04-14T12:20:00Z">
                    <w:rPr>
                      <w:bdr w:val="none" w:sz="0" w:space="0" w:color="auto" w:frame="1"/>
                    </w:rPr>
                  </w:rPrChange>
                </w:rPr>
                <w:instrText xml:space="preserve"> HYPERLINK "http://catalog.fsw.edu/preview_program.php?catoid=15&amp;poid=1409&amp;returnto=1327" </w:instrText>
              </w:r>
              <w:r w:rsidRPr="0068006F">
                <w:rPr>
                  <w:rFonts w:ascii="Century Gothic" w:eastAsia="Times New Roman" w:hAnsi="Century Gothic" w:cs="Times New Roman"/>
                  <w:color w:val="666666"/>
                  <w:sz w:val="21"/>
                  <w:szCs w:val="21"/>
                  <w:bdr w:val="none" w:sz="0" w:space="0" w:color="auto" w:frame="1"/>
                  <w:rPrChange w:id="172" w:author="Sheila Seelau" w:date="2022-04-14T12:20:00Z">
                    <w:rPr>
                      <w:bdr w:val="none" w:sz="0" w:space="0" w:color="auto" w:frame="1"/>
                    </w:rPr>
                  </w:rPrChange>
                </w:rPr>
                <w:fldChar w:fldCharType="separate"/>
              </w:r>
              <w:r w:rsidRPr="0068006F">
                <w:rPr>
                  <w:rFonts w:ascii="Century Gothic" w:eastAsia="Times New Roman" w:hAnsi="Century Gothic" w:cs="Times New Roman"/>
                  <w:color w:val="41A5A3"/>
                  <w:sz w:val="21"/>
                  <w:szCs w:val="21"/>
                  <w:u w:val="single"/>
                  <w:bdr w:val="none" w:sz="0" w:space="0" w:color="auto" w:frame="1"/>
                  <w:rPrChange w:id="173" w:author="Sheila Seelau" w:date="2022-04-14T12:20:00Z">
                    <w:rPr>
                      <w:color w:val="41A5A3"/>
                      <w:u w:val="single"/>
                      <w:bdr w:val="none" w:sz="0" w:space="0" w:color="auto" w:frame="1"/>
                    </w:rPr>
                  </w:rPrChange>
                </w:rPr>
                <w:t>ECO 2013 - Principles of Macroeconomics</w:t>
              </w:r>
              <w:r w:rsidRPr="0068006F">
                <w:rPr>
                  <w:rFonts w:ascii="Century Gothic" w:eastAsia="Times New Roman" w:hAnsi="Century Gothic" w:cs="Times New Roman"/>
                  <w:color w:val="666666"/>
                  <w:sz w:val="21"/>
                  <w:szCs w:val="21"/>
                  <w:bdr w:val="none" w:sz="0" w:space="0" w:color="auto" w:frame="1"/>
                  <w:rPrChange w:id="174" w:author="Sheila Seelau" w:date="2022-04-14T12:20:00Z">
                    <w:rPr>
                      <w:bdr w:val="none" w:sz="0" w:space="0" w:color="auto" w:frame="1"/>
                    </w:rPr>
                  </w:rPrChange>
                </w:rPr>
                <w:fldChar w:fldCharType="end"/>
              </w:r>
              <w:r w:rsidRPr="0068006F">
                <w:rPr>
                  <w:rFonts w:ascii="Century Gothic" w:eastAsia="Times New Roman" w:hAnsi="Century Gothic" w:cs="Times New Roman"/>
                  <w:color w:val="666666"/>
                  <w:sz w:val="21"/>
                  <w:szCs w:val="21"/>
                  <w:bdr w:val="none" w:sz="0" w:space="0" w:color="auto" w:frame="1"/>
                  <w:rPrChange w:id="175" w:author="Sheila Seelau" w:date="2022-04-14T12:20:00Z">
                    <w:rPr>
                      <w:bdr w:val="none" w:sz="0" w:space="0" w:color="auto" w:frame="1"/>
                    </w:rPr>
                  </w:rPrChange>
                </w:rPr>
                <w:t> </w:t>
              </w:r>
              <w:r w:rsidRPr="0068006F">
                <w:rPr>
                  <w:rFonts w:ascii="Century Gothic" w:eastAsia="Times New Roman" w:hAnsi="Century Gothic" w:cs="Times New Roman"/>
                  <w:b/>
                  <w:bCs/>
                  <w:color w:val="666666"/>
                  <w:sz w:val="21"/>
                  <w:szCs w:val="21"/>
                  <w:bdr w:val="none" w:sz="0" w:space="0" w:color="auto" w:frame="1"/>
                  <w:rPrChange w:id="176" w:author="Sheila Seelau" w:date="2022-04-14T12:20:00Z">
                    <w:rPr>
                      <w:b/>
                      <w:bCs/>
                      <w:bdr w:val="none" w:sz="0" w:space="0" w:color="auto" w:frame="1"/>
                    </w:rPr>
                  </w:rPrChange>
                </w:rPr>
                <w:t>3 credits</w:t>
              </w:r>
            </w:ins>
          </w:p>
          <w:p w14:paraId="48B72485" w14:textId="356AE774" w:rsidR="00400D39" w:rsidRPr="00400D39" w:rsidDel="00EF79A2" w:rsidRDefault="006B68EA" w:rsidP="00A72471">
            <w:pPr>
              <w:numPr>
                <w:ilvl w:val="0"/>
                <w:numId w:val="1"/>
              </w:numPr>
              <w:textAlignment w:val="baseline"/>
              <w:rPr>
                <w:del w:id="177" w:author="Sheila Seelau" w:date="2022-03-04T13:58:00Z"/>
                <w:rFonts w:ascii="Century Gothic" w:eastAsia="Times New Roman" w:hAnsi="Century Gothic" w:cs="Times New Roman"/>
                <w:color w:val="666666"/>
                <w:sz w:val="21"/>
                <w:szCs w:val="21"/>
              </w:rPr>
            </w:pPr>
            <w:del w:id="178" w:author="Sheila Seelau" w:date="2022-03-04T13:58:00Z">
              <w:r w:rsidDel="00EF79A2">
                <w:fldChar w:fldCharType="begin"/>
              </w:r>
              <w:r w:rsidDel="00EF79A2">
                <w:delInstrText xml:space="preserve"> HYPERLINK "http://catalog.fsw.edu/preview_program.php?catoid=15&amp;poid=1409&amp;returnto=1327" </w:delInstrText>
              </w:r>
              <w:r w:rsidDel="00EF79A2">
                <w:fldChar w:fldCharType="separate"/>
              </w:r>
              <w:r w:rsidR="00400D39" w:rsidRPr="00400D39" w:rsidDel="00EF79A2">
                <w:rPr>
                  <w:rFonts w:ascii="Century Gothic" w:eastAsia="Times New Roman" w:hAnsi="Century Gothic" w:cs="Times New Roman"/>
                  <w:color w:val="41A5A3"/>
                  <w:sz w:val="21"/>
                  <w:szCs w:val="21"/>
                  <w:u w:val="single"/>
                  <w:bdr w:val="none" w:sz="0" w:space="0" w:color="auto" w:frame="1"/>
                </w:rPr>
                <w:delText>ETD 1949 - Engineering Technology Internship I</w:delText>
              </w:r>
              <w:r w:rsidDel="00EF79A2">
                <w:rPr>
                  <w:rFonts w:ascii="Century Gothic" w:eastAsia="Times New Roman" w:hAnsi="Century Gothic" w:cs="Times New Roman"/>
                  <w:color w:val="41A5A3"/>
                  <w:sz w:val="21"/>
                  <w:szCs w:val="21"/>
                  <w:u w:val="single"/>
                  <w:bdr w:val="none" w:sz="0" w:space="0" w:color="auto" w:frame="1"/>
                </w:rPr>
                <w:fldChar w:fldCharType="end"/>
              </w:r>
              <w:r w:rsidR="00400D39" w:rsidRPr="00400D39" w:rsidDel="00EF79A2">
                <w:rPr>
                  <w:rFonts w:ascii="Century Gothic" w:eastAsia="Times New Roman" w:hAnsi="Century Gothic" w:cs="Times New Roman"/>
                  <w:color w:val="666666"/>
                  <w:sz w:val="21"/>
                  <w:szCs w:val="21"/>
                  <w:bdr w:val="none" w:sz="0" w:space="0" w:color="auto" w:frame="1"/>
                </w:rPr>
                <w:delText> </w:delText>
              </w:r>
              <w:r w:rsidR="00400D39" w:rsidRPr="00400D39" w:rsidDel="00EF79A2">
                <w:rPr>
                  <w:rFonts w:ascii="Century Gothic" w:eastAsia="Times New Roman" w:hAnsi="Century Gothic" w:cs="Times New Roman"/>
                  <w:b/>
                  <w:bCs/>
                  <w:color w:val="666666"/>
                  <w:sz w:val="21"/>
                  <w:szCs w:val="21"/>
                  <w:bdr w:val="none" w:sz="0" w:space="0" w:color="auto" w:frame="1"/>
                </w:rPr>
                <w:delText>3 credits</w:delText>
              </w:r>
            </w:del>
          </w:p>
          <w:p w14:paraId="3500CCDF"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24" w:history="1">
              <w:r w:rsidR="00400D39" w:rsidRPr="00400D39">
                <w:rPr>
                  <w:rFonts w:ascii="Century Gothic" w:eastAsia="Times New Roman" w:hAnsi="Century Gothic" w:cs="Times New Roman"/>
                  <w:color w:val="41A5A3"/>
                  <w:sz w:val="21"/>
                  <w:szCs w:val="21"/>
                  <w:u w:val="single"/>
                  <w:bdr w:val="none" w:sz="0" w:space="0" w:color="auto" w:frame="1"/>
                </w:rPr>
                <w:t>GIS 1040 - Geographic Information Systems (GIS)</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3 credits</w:t>
            </w:r>
          </w:p>
          <w:p w14:paraId="7AC05695"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25" w:history="1">
              <w:r w:rsidR="00400D39" w:rsidRPr="00400D39">
                <w:rPr>
                  <w:rFonts w:ascii="Century Gothic" w:eastAsia="Times New Roman" w:hAnsi="Century Gothic" w:cs="Times New Roman"/>
                  <w:color w:val="41A5A3"/>
                  <w:sz w:val="21"/>
                  <w:szCs w:val="21"/>
                  <w:u w:val="single"/>
                  <w:bdr w:val="none" w:sz="0" w:space="0" w:color="auto" w:frame="1"/>
                </w:rPr>
                <w:t>GIS 1045 - Geographic Information Systems (GIS) Customization</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3 credits</w:t>
            </w:r>
          </w:p>
          <w:p w14:paraId="3FC68E96"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26" w:history="1">
              <w:r w:rsidR="00400D39" w:rsidRPr="00400D39">
                <w:rPr>
                  <w:rFonts w:ascii="Century Gothic" w:eastAsia="Times New Roman" w:hAnsi="Century Gothic" w:cs="Times New Roman"/>
                  <w:color w:val="41A5A3"/>
                  <w:sz w:val="21"/>
                  <w:szCs w:val="21"/>
                  <w:u w:val="single"/>
                  <w:bdr w:val="none" w:sz="0" w:space="0" w:color="auto" w:frame="1"/>
                </w:rPr>
                <w:t>SLS 1301 - Career and Educational Exploration</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1 credit</w:t>
            </w:r>
          </w:p>
          <w:p w14:paraId="3F58DF18"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27" w:history="1">
              <w:r w:rsidR="00400D39" w:rsidRPr="00400D39">
                <w:rPr>
                  <w:rFonts w:ascii="Century Gothic" w:eastAsia="Times New Roman" w:hAnsi="Century Gothic" w:cs="Times New Roman"/>
                  <w:color w:val="41A5A3"/>
                  <w:sz w:val="21"/>
                  <w:szCs w:val="21"/>
                  <w:u w:val="single"/>
                  <w:bdr w:val="none" w:sz="0" w:space="0" w:color="auto" w:frame="1"/>
                </w:rPr>
                <w:t>SLS 1350 - Employability Preparation</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2 credits</w:t>
            </w:r>
          </w:p>
          <w:p w14:paraId="4F7363F3"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28" w:history="1">
              <w:r w:rsidR="00400D39" w:rsidRPr="00400D39">
                <w:rPr>
                  <w:rFonts w:ascii="Century Gothic" w:eastAsia="Times New Roman" w:hAnsi="Century Gothic" w:cs="Times New Roman"/>
                  <w:color w:val="348583"/>
                  <w:sz w:val="21"/>
                  <w:szCs w:val="21"/>
                  <w:u w:val="single"/>
                  <w:bdr w:val="none" w:sz="0" w:space="0" w:color="auto" w:frame="1"/>
                </w:rPr>
                <w:t>SLS 1515 - Cornerstone Experience</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3 credits</w:t>
            </w:r>
          </w:p>
          <w:p w14:paraId="18CE3F04" w14:textId="77777777" w:rsidR="00400D39" w:rsidRPr="00400D39" w:rsidDel="00310447" w:rsidRDefault="007E49B9" w:rsidP="00A72471">
            <w:pPr>
              <w:numPr>
                <w:ilvl w:val="0"/>
                <w:numId w:val="1"/>
              </w:numPr>
              <w:textAlignment w:val="baseline"/>
              <w:rPr>
                <w:del w:id="179" w:author="Sheila Seelau" w:date="2022-01-18T17:17:00Z"/>
                <w:rFonts w:ascii="Century Gothic" w:eastAsia="Times New Roman" w:hAnsi="Century Gothic" w:cs="Times New Roman"/>
                <w:color w:val="666666"/>
                <w:sz w:val="21"/>
                <w:szCs w:val="21"/>
              </w:rPr>
            </w:pPr>
            <w:hyperlink r:id="rId29" w:history="1">
              <w:r w:rsidR="00400D39" w:rsidRPr="00400D39">
                <w:rPr>
                  <w:rFonts w:ascii="Century Gothic" w:eastAsia="Times New Roman" w:hAnsi="Century Gothic" w:cs="Times New Roman"/>
                  <w:color w:val="41A5A3"/>
                  <w:sz w:val="21"/>
                  <w:szCs w:val="21"/>
                  <w:u w:val="single"/>
                  <w:bdr w:val="none" w:sz="0" w:space="0" w:color="auto" w:frame="1"/>
                </w:rPr>
                <w:t>MAC 2233 - Calculus for Business and Social Sciences I</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4 credits</w:t>
            </w:r>
          </w:p>
          <w:p w14:paraId="3B5438D9" w14:textId="77777777" w:rsidR="00400D39" w:rsidRPr="00310447" w:rsidRDefault="00400D39">
            <w:pPr>
              <w:numPr>
                <w:ilvl w:val="0"/>
                <w:numId w:val="1"/>
              </w:numPr>
              <w:textAlignment w:val="baseline"/>
              <w:rPr>
                <w:rFonts w:ascii="Century Gothic" w:eastAsia="Times New Roman" w:hAnsi="Century Gothic" w:cs="Times New Roman"/>
                <w:color w:val="666666"/>
                <w:sz w:val="21"/>
                <w:szCs w:val="21"/>
              </w:rPr>
              <w:pPrChange w:id="180" w:author="Sheila Seelau" w:date="2022-01-18T17:17:00Z">
                <w:pPr>
                  <w:textAlignment w:val="baseline"/>
                </w:pPr>
              </w:pPrChange>
            </w:pPr>
            <w:del w:id="181" w:author="Sheila Seelau" w:date="2022-01-18T17:10:00Z">
              <w:r w:rsidRPr="00310447" w:rsidDel="005A13C2">
                <w:rPr>
                  <w:rFonts w:ascii="Century Gothic" w:eastAsia="Times New Roman" w:hAnsi="Century Gothic" w:cs="Times New Roman"/>
                  <w:color w:val="666666"/>
                  <w:sz w:val="21"/>
                  <w:szCs w:val="21"/>
                </w:rPr>
                <w:delText> </w:delText>
              </w:r>
            </w:del>
          </w:p>
          <w:p w14:paraId="29159FBF" w14:textId="77777777" w:rsidR="00400D39" w:rsidRPr="00400D39" w:rsidRDefault="007E49B9" w:rsidP="00A72471">
            <w:pPr>
              <w:numPr>
                <w:ilvl w:val="0"/>
                <w:numId w:val="1"/>
              </w:numPr>
              <w:textAlignment w:val="baseline"/>
              <w:rPr>
                <w:rFonts w:ascii="Century Gothic" w:eastAsia="Times New Roman" w:hAnsi="Century Gothic" w:cs="Times New Roman"/>
                <w:color w:val="666666"/>
                <w:sz w:val="21"/>
                <w:szCs w:val="21"/>
              </w:rPr>
            </w:pPr>
            <w:hyperlink r:id="rId30" w:history="1">
              <w:r w:rsidR="00400D39" w:rsidRPr="00400D39">
                <w:rPr>
                  <w:rFonts w:ascii="Century Gothic" w:eastAsia="Times New Roman" w:hAnsi="Century Gothic" w:cs="Times New Roman"/>
                  <w:color w:val="41A5A3"/>
                  <w:sz w:val="21"/>
                  <w:szCs w:val="21"/>
                  <w:u w:val="single"/>
                  <w:bdr w:val="none" w:sz="0" w:space="0" w:color="auto" w:frame="1"/>
                </w:rPr>
                <w:t>STA 2023 - Statistical Methods I</w:t>
              </w:r>
            </w:hyperlink>
            <w:r w:rsidR="00400D39" w:rsidRPr="00400D39">
              <w:rPr>
                <w:rFonts w:ascii="Century Gothic" w:eastAsia="Times New Roman" w:hAnsi="Century Gothic" w:cs="Times New Roman"/>
                <w:color w:val="666666"/>
                <w:sz w:val="21"/>
                <w:szCs w:val="21"/>
                <w:bdr w:val="none" w:sz="0" w:space="0" w:color="auto" w:frame="1"/>
              </w:rPr>
              <w:t> </w:t>
            </w:r>
            <w:r w:rsidR="00400D39" w:rsidRPr="00400D39">
              <w:rPr>
                <w:rFonts w:ascii="Century Gothic" w:eastAsia="Times New Roman" w:hAnsi="Century Gothic" w:cs="Times New Roman"/>
                <w:b/>
                <w:bCs/>
                <w:color w:val="666666"/>
                <w:sz w:val="21"/>
                <w:szCs w:val="21"/>
                <w:bdr w:val="none" w:sz="0" w:space="0" w:color="auto" w:frame="1"/>
              </w:rPr>
              <w:t>3 credits</w:t>
            </w:r>
          </w:p>
          <w:p w14:paraId="3D9E1DBB" w14:textId="1FC510BC" w:rsidR="00400D39" w:rsidRPr="00400D39" w:rsidDel="005A13C2" w:rsidRDefault="00400D39" w:rsidP="00EC4ECF">
            <w:pPr>
              <w:ind w:left="1080"/>
              <w:textAlignment w:val="baseline"/>
              <w:rPr>
                <w:del w:id="182" w:author="Sheila Seelau" w:date="2022-01-18T17:10:00Z"/>
                <w:rFonts w:ascii="Century Gothic" w:eastAsia="Times New Roman" w:hAnsi="Century Gothic" w:cs="Times New Roman"/>
                <w:color w:val="666666"/>
                <w:sz w:val="21"/>
                <w:szCs w:val="21"/>
              </w:rPr>
              <w:pPrChange w:id="183" w:author="Sheila Seelau" w:date="2022-04-15T17:47:00Z">
                <w:pPr>
                  <w:ind w:left="720"/>
                  <w:textAlignment w:val="baseline"/>
                </w:pPr>
              </w:pPrChange>
            </w:pPr>
            <w:del w:id="184" w:author="Sheila Seelau" w:date="2022-01-18T17:10:00Z">
              <w:r w:rsidRPr="00400D39" w:rsidDel="005A13C2">
                <w:rPr>
                  <w:rFonts w:ascii="Century Gothic" w:eastAsia="Times New Roman" w:hAnsi="Century Gothic" w:cs="Times New Roman"/>
                  <w:b/>
                  <w:bCs/>
                  <w:color w:val="666666"/>
                  <w:sz w:val="21"/>
                  <w:szCs w:val="21"/>
                  <w:bdr w:val="none" w:sz="0" w:space="0" w:color="auto" w:frame="1"/>
                </w:rPr>
                <w:delText>or</w:delText>
              </w:r>
            </w:del>
          </w:p>
          <w:p w14:paraId="75E76360" w14:textId="1277241E" w:rsidR="00400D39" w:rsidRPr="00400D39" w:rsidDel="005A13C2" w:rsidRDefault="00400D39" w:rsidP="00EC4ECF">
            <w:pPr>
              <w:ind w:left="1080"/>
              <w:textAlignment w:val="baseline"/>
              <w:rPr>
                <w:del w:id="185" w:author="Sheila Seelau" w:date="2022-01-18T17:08:00Z"/>
                <w:rFonts w:ascii="Century Gothic" w:eastAsia="Times New Roman" w:hAnsi="Century Gothic" w:cs="Times New Roman"/>
                <w:color w:val="666666"/>
                <w:sz w:val="21"/>
                <w:szCs w:val="21"/>
              </w:rPr>
              <w:pPrChange w:id="186" w:author="Sheila Seelau" w:date="2022-04-15T17:47:00Z">
                <w:pPr>
                  <w:ind w:left="720"/>
                  <w:textAlignment w:val="baseline"/>
                </w:pPr>
              </w:pPrChange>
            </w:pPr>
            <w:del w:id="187" w:author="Sheila Seelau" w:date="2022-01-18T17:08:00Z">
              <w:r w:rsidRPr="00400D39" w:rsidDel="005A13C2">
                <w:rPr>
                  <w:rFonts w:ascii="Century Gothic" w:eastAsia="Times New Roman" w:hAnsi="Century Gothic" w:cs="Times New Roman"/>
                  <w:color w:val="666666"/>
                  <w:sz w:val="21"/>
                  <w:szCs w:val="21"/>
                </w:rPr>
                <w:delText>Any course with the following prefix: BCT, BCN EET, or ETD.</w:delText>
              </w:r>
            </w:del>
          </w:p>
          <w:p w14:paraId="12E69DE5" w14:textId="73A9F9D0" w:rsidR="00400D39" w:rsidRPr="00400D39" w:rsidDel="00EC4ECF" w:rsidRDefault="00400D39" w:rsidP="00EC4ECF">
            <w:pPr>
              <w:spacing w:after="0"/>
              <w:ind w:left="360"/>
              <w:textAlignment w:val="baseline"/>
              <w:outlineLvl w:val="2"/>
              <w:rPr>
                <w:del w:id="188" w:author="Sheila Seelau" w:date="2022-04-15T17:47:00Z"/>
                <w:rFonts w:ascii="Century Gothic" w:eastAsia="Times New Roman" w:hAnsi="Century Gothic" w:cs="Times New Roman"/>
                <w:b/>
                <w:bCs/>
                <w:color w:val="734E8E"/>
                <w:sz w:val="27"/>
                <w:szCs w:val="27"/>
              </w:rPr>
              <w:pPrChange w:id="189" w:author="Sheila Seelau" w:date="2022-04-15T17:47:00Z">
                <w:pPr>
                  <w:spacing w:after="0"/>
                  <w:textAlignment w:val="baseline"/>
                  <w:outlineLvl w:val="2"/>
                </w:pPr>
              </w:pPrChange>
            </w:pPr>
            <w:bookmarkStart w:id="190" w:name="Note"/>
            <w:bookmarkEnd w:id="190"/>
          </w:p>
          <w:p w14:paraId="48DC4EEA" w14:textId="10B65055" w:rsidR="00400D39" w:rsidRPr="00400D39" w:rsidDel="00E95BBC" w:rsidRDefault="00400D39" w:rsidP="00EC4ECF">
            <w:pPr>
              <w:spacing w:after="0"/>
              <w:ind w:left="360"/>
              <w:textAlignment w:val="baseline"/>
              <w:outlineLvl w:val="2"/>
              <w:rPr>
                <w:del w:id="191" w:author="Sheila Seelau" w:date="2022-04-15T13:54:00Z"/>
                <w:rFonts w:ascii="Century Gothic" w:eastAsia="Times New Roman" w:hAnsi="Century Gothic" w:cs="Times New Roman"/>
                <w:b/>
                <w:bCs/>
                <w:color w:val="734E8E"/>
                <w:sz w:val="27"/>
                <w:szCs w:val="27"/>
              </w:rPr>
              <w:pPrChange w:id="192" w:author="Sheila Seelau" w:date="2022-04-15T17:47:00Z">
                <w:pPr>
                  <w:spacing w:after="0"/>
                  <w:textAlignment w:val="baseline"/>
                  <w:outlineLvl w:val="2"/>
                </w:pPr>
              </w:pPrChange>
            </w:pPr>
            <w:del w:id="193" w:author="Sheila Seelau" w:date="2022-04-15T13:54:00Z">
              <w:r w:rsidRPr="00400D39" w:rsidDel="00E95BBC">
                <w:rPr>
                  <w:rFonts w:ascii="Century Gothic" w:eastAsia="Times New Roman" w:hAnsi="Century Gothic" w:cs="Times New Roman"/>
                  <w:b/>
                  <w:bCs/>
                  <w:color w:val="734E8E"/>
                  <w:sz w:val="27"/>
                  <w:szCs w:val="27"/>
                </w:rPr>
                <w:delText>Note:</w:delText>
              </w:r>
            </w:del>
          </w:p>
          <w:p w14:paraId="46CC365B" w14:textId="5AE196A6" w:rsidR="00400D39" w:rsidRPr="00400D39" w:rsidDel="00EC4ECF" w:rsidRDefault="007E49B9" w:rsidP="00EC4ECF">
            <w:pPr>
              <w:spacing w:after="0"/>
              <w:ind w:left="360"/>
              <w:textAlignment w:val="baseline"/>
              <w:rPr>
                <w:del w:id="194" w:author="Sheila Seelau" w:date="2022-04-15T17:47:00Z"/>
                <w:rFonts w:ascii="Century Gothic" w:eastAsia="Times New Roman" w:hAnsi="Century Gothic" w:cs="Times New Roman"/>
                <w:color w:val="666666"/>
                <w:sz w:val="21"/>
                <w:szCs w:val="21"/>
              </w:rPr>
              <w:pPrChange w:id="195" w:author="Sheila Seelau" w:date="2022-04-15T17:47:00Z">
                <w:pPr>
                  <w:spacing w:after="0"/>
                  <w:textAlignment w:val="baseline"/>
                </w:pPr>
              </w:pPrChange>
            </w:pPr>
            <w:del w:id="196" w:author="Sheila Seelau" w:date="2022-04-15T17:47:00Z">
              <w:r w:rsidDel="00EC4ECF">
                <w:rPr>
                  <w:rFonts w:ascii="Century Gothic" w:eastAsia="Times New Roman" w:hAnsi="Century Gothic" w:cs="Times New Roman"/>
                  <w:color w:val="666666"/>
                  <w:sz w:val="21"/>
                  <w:szCs w:val="21"/>
                </w:rPr>
                <w:pict w14:anchorId="49EAEBAE">
                  <v:rect id="_x0000_i2087" style="width:0;height:0" o:hralign="center" o:hrstd="t" o:hr="t" fillcolor="#a0a0a0" stroked="f"/>
                </w:pict>
              </w:r>
            </w:del>
          </w:p>
          <w:p w14:paraId="234E289D" w14:textId="7477CBC0" w:rsidR="00400D39" w:rsidRDefault="00E95BBC" w:rsidP="007E49B9">
            <w:pPr>
              <w:spacing w:before="120" w:after="0"/>
              <w:ind w:left="360"/>
              <w:textAlignment w:val="baseline"/>
              <w:rPr>
                <w:rFonts w:ascii="Century Gothic" w:eastAsia="Times New Roman" w:hAnsi="Century Gothic" w:cs="Times New Roman"/>
                <w:color w:val="666666"/>
                <w:sz w:val="21"/>
                <w:szCs w:val="21"/>
              </w:rPr>
              <w:pPrChange w:id="197" w:author="Sheila Seelau" w:date="2022-04-15T17:48:00Z">
                <w:pPr>
                  <w:spacing w:before="120"/>
                  <w:textAlignment w:val="baseline"/>
                </w:pPr>
              </w:pPrChange>
            </w:pPr>
            <w:ins w:id="198" w:author="Sheila Seelau" w:date="2022-04-15T13:54:00Z">
              <w:r w:rsidRPr="00E95BBC">
                <w:rPr>
                  <w:rFonts w:ascii="Century Gothic" w:eastAsia="Times New Roman" w:hAnsi="Century Gothic" w:cs="Times New Roman"/>
                  <w:b/>
                  <w:bCs/>
                  <w:color w:val="666666"/>
                  <w:sz w:val="21"/>
                  <w:szCs w:val="21"/>
                  <w:rPrChange w:id="199" w:author="Sheila Seelau" w:date="2022-04-15T13:54:00Z">
                    <w:rPr>
                      <w:rFonts w:ascii="Century Gothic" w:eastAsia="Times New Roman" w:hAnsi="Century Gothic" w:cs="Times New Roman"/>
                      <w:color w:val="666666"/>
                      <w:sz w:val="21"/>
                      <w:szCs w:val="21"/>
                    </w:rPr>
                  </w:rPrChange>
                </w:rPr>
                <w:t>Note:</w:t>
              </w:r>
              <w:r>
                <w:rPr>
                  <w:rFonts w:ascii="Century Gothic" w:eastAsia="Times New Roman" w:hAnsi="Century Gothic" w:cs="Times New Roman"/>
                  <w:color w:val="666666"/>
                  <w:sz w:val="21"/>
                  <w:szCs w:val="21"/>
                </w:rPr>
                <w:t xml:space="preserve"> </w:t>
              </w:r>
            </w:ins>
            <w:r w:rsidR="00400D39" w:rsidRPr="00400D39">
              <w:rPr>
                <w:rFonts w:ascii="Century Gothic" w:eastAsia="Times New Roman" w:hAnsi="Century Gothic" w:cs="Times New Roman"/>
                <w:color w:val="666666"/>
                <w:sz w:val="21"/>
                <w:szCs w:val="21"/>
              </w:rPr>
              <w:t>For students who are transferring to a state university, it is recommended that the following elective be selected: </w:t>
            </w:r>
            <w:r w:rsidR="007E49B9">
              <w:fldChar w:fldCharType="begin"/>
            </w:r>
            <w:r w:rsidR="007E49B9">
              <w:instrText xml:space="preserve"> HYPERLINK "http://catalog.fsw.edu/preview_program.php?catoid=15&amp;poid=1409&amp;returnto=1327" \l "tt9074" \t "_blank" </w:instrText>
            </w:r>
            <w:r w:rsidR="007E49B9">
              <w:fldChar w:fldCharType="separate"/>
            </w:r>
            <w:r w:rsidR="00400D39" w:rsidRPr="00400D39">
              <w:rPr>
                <w:rFonts w:ascii="Century Gothic" w:eastAsia="Times New Roman" w:hAnsi="Century Gothic" w:cs="Times New Roman"/>
                <w:color w:val="41A5A3"/>
                <w:sz w:val="21"/>
                <w:szCs w:val="21"/>
                <w:u w:val="single"/>
                <w:bdr w:val="none" w:sz="0" w:space="0" w:color="auto" w:frame="1"/>
              </w:rPr>
              <w:t>MAC 2233</w:t>
            </w:r>
            <w:r w:rsidR="007E49B9">
              <w:rPr>
                <w:rFonts w:ascii="Century Gothic" w:eastAsia="Times New Roman" w:hAnsi="Century Gothic" w:cs="Times New Roman"/>
                <w:color w:val="41A5A3"/>
                <w:sz w:val="21"/>
                <w:szCs w:val="21"/>
                <w:u w:val="single"/>
                <w:bdr w:val="none" w:sz="0" w:space="0" w:color="auto" w:frame="1"/>
              </w:rPr>
              <w:fldChar w:fldCharType="end"/>
            </w:r>
            <w:r w:rsidR="00400D39" w:rsidRPr="00400D39">
              <w:rPr>
                <w:rFonts w:ascii="Century Gothic" w:eastAsia="Times New Roman" w:hAnsi="Century Gothic" w:cs="Times New Roman"/>
                <w:color w:val="666666"/>
                <w:sz w:val="21"/>
                <w:szCs w:val="21"/>
              </w:rPr>
              <w:t> or </w:t>
            </w:r>
            <w:r w:rsidR="007E49B9">
              <w:fldChar w:fldCharType="begin"/>
            </w:r>
            <w:r w:rsidR="007E49B9">
              <w:instrText xml:space="preserve"> HYPERLINK "http://catalog.fsw.edu/preview_program.php?catoid=15&amp;poid=1409&amp;returnto=1327" \l "tt4638" \t "_blank" </w:instrText>
            </w:r>
            <w:r w:rsidR="007E49B9">
              <w:fldChar w:fldCharType="separate"/>
            </w:r>
            <w:r w:rsidR="00400D39" w:rsidRPr="00400D39">
              <w:rPr>
                <w:rFonts w:ascii="Century Gothic" w:eastAsia="Times New Roman" w:hAnsi="Century Gothic" w:cs="Times New Roman"/>
                <w:color w:val="41A5A3"/>
                <w:sz w:val="21"/>
                <w:szCs w:val="21"/>
                <w:u w:val="single"/>
                <w:bdr w:val="none" w:sz="0" w:space="0" w:color="auto" w:frame="1"/>
              </w:rPr>
              <w:t>STA 2023</w:t>
            </w:r>
            <w:r w:rsidR="007E49B9">
              <w:rPr>
                <w:rFonts w:ascii="Century Gothic" w:eastAsia="Times New Roman" w:hAnsi="Century Gothic" w:cs="Times New Roman"/>
                <w:color w:val="41A5A3"/>
                <w:sz w:val="21"/>
                <w:szCs w:val="21"/>
                <w:u w:val="single"/>
                <w:bdr w:val="none" w:sz="0" w:space="0" w:color="auto" w:frame="1"/>
              </w:rPr>
              <w:fldChar w:fldCharType="end"/>
            </w:r>
            <w:r w:rsidR="00400D39" w:rsidRPr="00400D39">
              <w:rPr>
                <w:rFonts w:ascii="Century Gothic" w:eastAsia="Times New Roman" w:hAnsi="Century Gothic" w:cs="Times New Roman"/>
                <w:color w:val="666666"/>
                <w:sz w:val="21"/>
                <w:szCs w:val="21"/>
              </w:rPr>
              <w:t>.</w:t>
            </w:r>
          </w:p>
          <w:p w14:paraId="519557E6" w14:textId="77777777" w:rsidR="003E479C" w:rsidRPr="00400D39" w:rsidRDefault="003E479C" w:rsidP="007E49B9">
            <w:pPr>
              <w:spacing w:after="0"/>
              <w:textAlignment w:val="baseline"/>
              <w:rPr>
                <w:rFonts w:ascii="Century Gothic" w:eastAsia="Times New Roman" w:hAnsi="Century Gothic" w:cs="Times New Roman"/>
                <w:color w:val="666666"/>
                <w:sz w:val="21"/>
                <w:szCs w:val="21"/>
              </w:rPr>
              <w:pPrChange w:id="200" w:author="Sheila Seelau" w:date="2022-04-15T17:49:00Z">
                <w:pPr>
                  <w:spacing w:before="120"/>
                  <w:textAlignment w:val="baseline"/>
                </w:pPr>
              </w:pPrChange>
            </w:pPr>
          </w:p>
          <w:p w14:paraId="0878C390" w14:textId="77777777" w:rsidR="00400D39" w:rsidRPr="00400D39" w:rsidRDefault="00400D39" w:rsidP="00400D39">
            <w:pPr>
              <w:spacing w:after="0"/>
              <w:textAlignment w:val="baseline"/>
              <w:outlineLvl w:val="1"/>
              <w:rPr>
                <w:rFonts w:ascii="Century Gothic" w:eastAsia="Times New Roman" w:hAnsi="Century Gothic" w:cs="Times New Roman"/>
                <w:b/>
                <w:bCs/>
                <w:color w:val="734E8E"/>
                <w:sz w:val="30"/>
                <w:szCs w:val="30"/>
              </w:rPr>
            </w:pPr>
            <w:bookmarkStart w:id="201" w:name="TotalDegreeRequirements66CreditHours"/>
            <w:bookmarkEnd w:id="201"/>
            <w:r w:rsidRPr="00400D39">
              <w:rPr>
                <w:rFonts w:ascii="Century Gothic" w:eastAsia="Times New Roman" w:hAnsi="Century Gothic" w:cs="Times New Roman"/>
                <w:b/>
                <w:bCs/>
                <w:color w:val="734E8E"/>
                <w:sz w:val="30"/>
                <w:szCs w:val="30"/>
              </w:rPr>
              <w:t>Total Degree Requirements: 66 Credit Hours</w:t>
            </w:r>
          </w:p>
          <w:p w14:paraId="1BF32B74" w14:textId="77777777" w:rsidR="00400D39" w:rsidRPr="00400D39" w:rsidRDefault="007E49B9" w:rsidP="00400D39">
            <w:pPr>
              <w:spacing w:after="0"/>
              <w:textAlignment w:val="baseline"/>
              <w:rPr>
                <w:rFonts w:ascii="Century Gothic" w:eastAsia="Times New Roman" w:hAnsi="Century Gothic" w:cs="Times New Roman"/>
                <w:color w:val="666666"/>
                <w:sz w:val="21"/>
                <w:szCs w:val="21"/>
              </w:rPr>
            </w:pPr>
            <w:r>
              <w:rPr>
                <w:rFonts w:ascii="Century Gothic" w:eastAsia="Times New Roman" w:hAnsi="Century Gothic" w:cs="Times New Roman"/>
                <w:color w:val="666666"/>
                <w:sz w:val="21"/>
                <w:szCs w:val="21"/>
              </w:rPr>
              <w:pict w14:anchorId="5460424F">
                <v:rect id="_x0000_i2088" style="width:0;height:0" o:hralign="center" o:hrstd="t" o:hr="t" fillcolor="#a0a0a0" stroked="f"/>
              </w:pict>
            </w:r>
          </w:p>
          <w:p w14:paraId="5AD6C733" w14:textId="77777777" w:rsidR="00400D39" w:rsidRPr="00400D39" w:rsidRDefault="00400D39" w:rsidP="00400D39">
            <w:pPr>
              <w:spacing w:after="0"/>
              <w:textAlignment w:val="baseline"/>
              <w:rPr>
                <w:rFonts w:ascii="Century Gothic" w:eastAsia="Times New Roman" w:hAnsi="Century Gothic" w:cs="Times New Roman"/>
                <w:color w:val="666666"/>
                <w:sz w:val="21"/>
                <w:szCs w:val="21"/>
              </w:rPr>
            </w:pPr>
            <w:r w:rsidRPr="00400D39">
              <w:rPr>
                <w:rFonts w:ascii="Century Gothic" w:eastAsia="Times New Roman" w:hAnsi="Century Gothic" w:cs="Times New Roman"/>
                <w:b/>
                <w:bCs/>
                <w:color w:val="666666"/>
                <w:sz w:val="21"/>
                <w:szCs w:val="21"/>
                <w:bdr w:val="none" w:sz="0" w:space="0" w:color="auto" w:frame="1"/>
              </w:rPr>
              <w:t>Information is available online at:</w:t>
            </w:r>
            <w:r w:rsidRPr="00400D39">
              <w:rPr>
                <w:rFonts w:ascii="Century Gothic" w:eastAsia="Times New Roman" w:hAnsi="Century Gothic" w:cs="Times New Roman"/>
                <w:color w:val="666666"/>
                <w:sz w:val="21"/>
                <w:szCs w:val="21"/>
              </w:rPr>
              <w:t> </w:t>
            </w:r>
            <w:hyperlink r:id="rId31" w:tgtFrame="_blank" w:history="1">
              <w:r w:rsidRPr="00400D39">
                <w:rPr>
                  <w:rFonts w:ascii="Century Gothic" w:eastAsia="Times New Roman" w:hAnsi="Century Gothic" w:cs="Times New Roman"/>
                  <w:b/>
                  <w:bCs/>
                  <w:color w:val="41A5A3"/>
                  <w:sz w:val="21"/>
                  <w:szCs w:val="21"/>
                  <w:u w:val="single"/>
                  <w:bdr w:val="none" w:sz="0" w:space="0" w:color="auto" w:frame="1"/>
                </w:rPr>
                <w:t>www.fsw.edu/academics</w:t>
              </w:r>
            </w:hyperlink>
            <w:r w:rsidRPr="00400D39">
              <w:rPr>
                <w:rFonts w:ascii="Century Gothic" w:eastAsia="Times New Roman" w:hAnsi="Century Gothic" w:cs="Times New Roman"/>
                <w:color w:val="666666"/>
                <w:sz w:val="21"/>
                <w:szCs w:val="21"/>
              </w:rPr>
              <w:t> </w:t>
            </w:r>
            <w:r w:rsidRPr="00400D39">
              <w:rPr>
                <w:rFonts w:ascii="Century Gothic" w:eastAsia="Times New Roman" w:hAnsi="Century Gothic" w:cs="Times New Roman"/>
                <w:b/>
                <w:bCs/>
                <w:color w:val="666666"/>
                <w:sz w:val="21"/>
                <w:szCs w:val="21"/>
                <w:bdr w:val="none" w:sz="0" w:space="0" w:color="auto" w:frame="1"/>
              </w:rPr>
              <w:t>or on the School of Business and Technology Home Page at:</w:t>
            </w:r>
            <w:r w:rsidRPr="00400D39">
              <w:rPr>
                <w:rFonts w:ascii="Century Gothic" w:eastAsia="Times New Roman" w:hAnsi="Century Gothic" w:cs="Times New Roman"/>
                <w:color w:val="666666"/>
                <w:sz w:val="21"/>
                <w:szCs w:val="21"/>
              </w:rPr>
              <w:t> </w:t>
            </w:r>
            <w:hyperlink r:id="rId32" w:tgtFrame="_blank" w:history="1">
              <w:r w:rsidRPr="00400D39">
                <w:rPr>
                  <w:rFonts w:ascii="Century Gothic" w:eastAsia="Times New Roman" w:hAnsi="Century Gothic" w:cs="Times New Roman"/>
                  <w:b/>
                  <w:bCs/>
                  <w:color w:val="41A5A3"/>
                  <w:sz w:val="21"/>
                  <w:szCs w:val="21"/>
                  <w:u w:val="single"/>
                  <w:bdr w:val="none" w:sz="0" w:space="0" w:color="auto" w:frame="1"/>
                </w:rPr>
                <w:t>www.fsw.edu/sobt</w:t>
              </w:r>
            </w:hyperlink>
            <w:r w:rsidRPr="00400D39">
              <w:rPr>
                <w:rFonts w:ascii="Century Gothic" w:eastAsia="Times New Roman" w:hAnsi="Century Gothic" w:cs="Times New Roman"/>
                <w:b/>
                <w:bCs/>
                <w:color w:val="666666"/>
                <w:sz w:val="21"/>
                <w:szCs w:val="21"/>
                <w:bdr w:val="none" w:sz="0" w:space="0" w:color="auto" w:frame="1"/>
              </w:rPr>
              <w:t>.</w:t>
            </w:r>
          </w:p>
        </w:tc>
      </w:tr>
      <w:tr w:rsidR="00400D39" w:rsidRPr="00400D39" w14:paraId="3C96027B" w14:textId="77777777" w:rsidTr="00400D39">
        <w:trPr>
          <w:tblCellSpacing w:w="15" w:type="dxa"/>
        </w:trPr>
        <w:tc>
          <w:tcPr>
            <w:tcW w:w="4977" w:type="pct"/>
            <w:shd w:val="clear" w:color="auto" w:fill="FFFFFF"/>
            <w:tcMar>
              <w:top w:w="0" w:type="dxa"/>
              <w:left w:w="0" w:type="dxa"/>
              <w:bottom w:w="0" w:type="dxa"/>
              <w:right w:w="0" w:type="dxa"/>
            </w:tcMar>
          </w:tcPr>
          <w:p w14:paraId="31DE6A05" w14:textId="77777777" w:rsidR="00400D39" w:rsidRPr="00400D39" w:rsidRDefault="00400D39" w:rsidP="00400D39">
            <w:pPr>
              <w:spacing w:after="0"/>
              <w:textAlignment w:val="baseline"/>
              <w:outlineLvl w:val="1"/>
              <w:rPr>
                <w:rFonts w:ascii="Century Gothic" w:eastAsia="Times New Roman" w:hAnsi="Century Gothic" w:cs="Times New Roman"/>
                <w:b/>
                <w:bCs/>
                <w:color w:val="734E8E"/>
                <w:sz w:val="30"/>
                <w:szCs w:val="30"/>
              </w:rPr>
            </w:pPr>
          </w:p>
        </w:tc>
      </w:tr>
    </w:tbl>
    <w:p w14:paraId="57D997D0" w14:textId="77777777" w:rsidR="00400D39" w:rsidRPr="00400D39" w:rsidRDefault="00400D39" w:rsidP="00400D39">
      <w:pPr>
        <w:shd w:val="clear" w:color="auto" w:fill="FFFFFF"/>
        <w:spacing w:after="0"/>
        <w:textAlignment w:val="baseline"/>
        <w:rPr>
          <w:rFonts w:ascii="Century Gothic" w:eastAsia="Times New Roman" w:hAnsi="Century Gothic" w:cs="Times New Roman"/>
          <w:color w:val="666666"/>
          <w:sz w:val="21"/>
          <w:szCs w:val="21"/>
        </w:rPr>
      </w:pPr>
      <w:r w:rsidRPr="00400D39">
        <w:rPr>
          <w:rFonts w:ascii="Century Gothic" w:eastAsia="Times New Roman" w:hAnsi="Century Gothic" w:cs="Times New Roman"/>
          <w:noProof/>
          <w:color w:val="666666"/>
          <w:sz w:val="21"/>
          <w:szCs w:val="21"/>
        </w:rPr>
        <w:drawing>
          <wp:inline distT="0" distB="0" distL="0" distR="0" wp14:anchorId="15806DF8" wp14:editId="7B07822E">
            <wp:extent cx="123825" cy="133350"/>
            <wp:effectExtent l="0" t="0" r="9525" b="0"/>
            <wp:docPr id="30" name="Picture 30" descr="Return to {$returnto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eturn to {$returnto_tex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825" cy="133350"/>
                    </a:xfrm>
                    <a:prstGeom prst="rect">
                      <a:avLst/>
                    </a:prstGeom>
                    <a:noFill/>
                    <a:ln>
                      <a:noFill/>
                    </a:ln>
                  </pic:spPr>
                </pic:pic>
              </a:graphicData>
            </a:graphic>
          </wp:inline>
        </w:drawing>
      </w:r>
      <w:r w:rsidRPr="00400D39">
        <w:rPr>
          <w:rFonts w:ascii="Century Gothic" w:eastAsia="Times New Roman" w:hAnsi="Century Gothic" w:cs="Times New Roman"/>
          <w:color w:val="666666"/>
          <w:sz w:val="21"/>
          <w:szCs w:val="21"/>
        </w:rPr>
        <w:t> Return to: </w:t>
      </w:r>
      <w:hyperlink r:id="rId33" w:history="1">
        <w:r w:rsidRPr="00400D39">
          <w:rPr>
            <w:rFonts w:ascii="Century Gothic" w:eastAsia="Times New Roman" w:hAnsi="Century Gothic" w:cs="Times New Roman"/>
            <w:color w:val="41A5A3"/>
            <w:sz w:val="21"/>
            <w:szCs w:val="21"/>
            <w:u w:val="single"/>
            <w:bdr w:val="none" w:sz="0" w:space="0" w:color="auto" w:frame="1"/>
          </w:rPr>
          <w:t>Programs of Study</w:t>
        </w:r>
      </w:hyperlink>
    </w:p>
    <w:p w14:paraId="700B556E" w14:textId="77777777" w:rsidR="00D90799" w:rsidRPr="00400D39" w:rsidRDefault="00D90799">
      <w:pPr>
        <w:rPr>
          <w:rFonts w:ascii="Century Gothic" w:hAnsi="Century Gothic"/>
        </w:rPr>
      </w:pPr>
    </w:p>
    <w:sectPr w:rsidR="00D90799" w:rsidRPr="00400D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507D1"/>
    <w:multiLevelType w:val="multilevel"/>
    <w:tmpl w:val="3C18D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194225"/>
    <w:multiLevelType w:val="multilevel"/>
    <w:tmpl w:val="8C8670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53046F"/>
    <w:multiLevelType w:val="hybridMultilevel"/>
    <w:tmpl w:val="7B062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980E5E"/>
    <w:multiLevelType w:val="hybridMultilevel"/>
    <w:tmpl w:val="E152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343928"/>
    <w:multiLevelType w:val="multilevel"/>
    <w:tmpl w:val="EC287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84C791E"/>
    <w:multiLevelType w:val="multilevel"/>
    <w:tmpl w:val="877C1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4655FF2"/>
    <w:multiLevelType w:val="multilevel"/>
    <w:tmpl w:val="8C867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F0D0873"/>
    <w:multiLevelType w:val="hybridMultilevel"/>
    <w:tmpl w:val="AE66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7C1B04"/>
    <w:multiLevelType w:val="multilevel"/>
    <w:tmpl w:val="3F18D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60896636">
    <w:abstractNumId w:val="1"/>
  </w:num>
  <w:num w:numId="2" w16cid:durableId="2012566895">
    <w:abstractNumId w:val="0"/>
  </w:num>
  <w:num w:numId="3" w16cid:durableId="578559172">
    <w:abstractNumId w:val="5"/>
  </w:num>
  <w:num w:numId="4" w16cid:durableId="260527176">
    <w:abstractNumId w:val="4"/>
  </w:num>
  <w:num w:numId="5" w16cid:durableId="833837255">
    <w:abstractNumId w:val="8"/>
  </w:num>
  <w:num w:numId="6" w16cid:durableId="1719089423">
    <w:abstractNumId w:val="6"/>
  </w:num>
  <w:num w:numId="7" w16cid:durableId="942569232">
    <w:abstractNumId w:val="7"/>
  </w:num>
  <w:num w:numId="8" w16cid:durableId="242421020">
    <w:abstractNumId w:val="3"/>
  </w:num>
  <w:num w:numId="9" w16cid:durableId="12342644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eila Seelau">
    <w15:presenceInfo w15:providerId="None" w15:userId="Sheila Seela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D39"/>
    <w:rsid w:val="001931E0"/>
    <w:rsid w:val="00216D93"/>
    <w:rsid w:val="00310447"/>
    <w:rsid w:val="003E161B"/>
    <w:rsid w:val="003E479C"/>
    <w:rsid w:val="00400D39"/>
    <w:rsid w:val="005A13C2"/>
    <w:rsid w:val="0068006F"/>
    <w:rsid w:val="006B68EA"/>
    <w:rsid w:val="006F3F0F"/>
    <w:rsid w:val="007E49B9"/>
    <w:rsid w:val="00814C04"/>
    <w:rsid w:val="00A72471"/>
    <w:rsid w:val="00AA7CF5"/>
    <w:rsid w:val="00AD3C9D"/>
    <w:rsid w:val="00AD5051"/>
    <w:rsid w:val="00C62C4E"/>
    <w:rsid w:val="00D90799"/>
    <w:rsid w:val="00E95BBC"/>
    <w:rsid w:val="00EC4ECF"/>
    <w:rsid w:val="00EF79A2"/>
    <w:rsid w:val="00F11C1B"/>
    <w:rsid w:val="00FA1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12C474E1"/>
  <w15:chartTrackingRefBased/>
  <w15:docId w15:val="{814F19D3-3299-480A-9BF6-E9F57F19F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D3C9D"/>
    <w:pPr>
      <w:spacing w:after="0"/>
    </w:pPr>
  </w:style>
  <w:style w:type="paragraph" w:styleId="ListParagraph">
    <w:name w:val="List Paragraph"/>
    <w:basedOn w:val="Normal"/>
    <w:uiPriority w:val="34"/>
    <w:qFormat/>
    <w:rsid w:val="00A724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701974">
      <w:bodyDiv w:val="1"/>
      <w:marLeft w:val="0"/>
      <w:marRight w:val="0"/>
      <w:marTop w:val="0"/>
      <w:marBottom w:val="0"/>
      <w:divBdr>
        <w:top w:val="none" w:sz="0" w:space="0" w:color="auto"/>
        <w:left w:val="none" w:sz="0" w:space="0" w:color="auto"/>
        <w:bottom w:val="none" w:sz="0" w:space="0" w:color="auto"/>
        <w:right w:val="none" w:sz="0" w:space="0" w:color="auto"/>
      </w:divBdr>
      <w:divsChild>
        <w:div w:id="1190266155">
          <w:marLeft w:val="0"/>
          <w:marRight w:val="0"/>
          <w:marTop w:val="0"/>
          <w:marBottom w:val="0"/>
          <w:divBdr>
            <w:top w:val="none" w:sz="0" w:space="0" w:color="auto"/>
            <w:left w:val="none" w:sz="0" w:space="0" w:color="auto"/>
            <w:bottom w:val="none" w:sz="0" w:space="0" w:color="auto"/>
            <w:right w:val="none" w:sz="0" w:space="0" w:color="auto"/>
          </w:divBdr>
          <w:divsChild>
            <w:div w:id="974141047">
              <w:marLeft w:val="0"/>
              <w:marRight w:val="0"/>
              <w:marTop w:val="0"/>
              <w:marBottom w:val="0"/>
              <w:divBdr>
                <w:top w:val="none" w:sz="0" w:space="0" w:color="auto"/>
                <w:left w:val="none" w:sz="0" w:space="0" w:color="auto"/>
                <w:bottom w:val="none" w:sz="0" w:space="0" w:color="auto"/>
                <w:right w:val="none" w:sz="0" w:space="0" w:color="auto"/>
              </w:divBdr>
            </w:div>
            <w:div w:id="2109538888">
              <w:marLeft w:val="0"/>
              <w:marRight w:val="0"/>
              <w:marTop w:val="0"/>
              <w:marBottom w:val="0"/>
              <w:divBdr>
                <w:top w:val="none" w:sz="0" w:space="0" w:color="auto"/>
                <w:left w:val="none" w:sz="0" w:space="0" w:color="auto"/>
                <w:bottom w:val="none" w:sz="0" w:space="0" w:color="auto"/>
                <w:right w:val="none" w:sz="0" w:space="0" w:color="auto"/>
              </w:divBdr>
            </w:div>
            <w:div w:id="1445344668">
              <w:marLeft w:val="0"/>
              <w:marRight w:val="0"/>
              <w:marTop w:val="0"/>
              <w:marBottom w:val="0"/>
              <w:divBdr>
                <w:top w:val="none" w:sz="0" w:space="0" w:color="auto"/>
                <w:left w:val="none" w:sz="0" w:space="0" w:color="auto"/>
                <w:bottom w:val="none" w:sz="0" w:space="0" w:color="auto"/>
                <w:right w:val="none" w:sz="0" w:space="0" w:color="auto"/>
              </w:divBdr>
              <w:divsChild>
                <w:div w:id="2075665789">
                  <w:marLeft w:val="0"/>
                  <w:marRight w:val="0"/>
                  <w:marTop w:val="0"/>
                  <w:marBottom w:val="0"/>
                  <w:divBdr>
                    <w:top w:val="none" w:sz="0" w:space="0" w:color="auto"/>
                    <w:left w:val="none" w:sz="0" w:space="0" w:color="auto"/>
                    <w:bottom w:val="none" w:sz="0" w:space="0" w:color="auto"/>
                    <w:right w:val="none" w:sz="0" w:space="0" w:color="auto"/>
                  </w:divBdr>
                </w:div>
                <w:div w:id="1606187656">
                  <w:marLeft w:val="0"/>
                  <w:marRight w:val="0"/>
                  <w:marTop w:val="0"/>
                  <w:marBottom w:val="0"/>
                  <w:divBdr>
                    <w:top w:val="none" w:sz="0" w:space="0" w:color="auto"/>
                    <w:left w:val="none" w:sz="0" w:space="0" w:color="auto"/>
                    <w:bottom w:val="none" w:sz="0" w:space="0" w:color="auto"/>
                    <w:right w:val="none" w:sz="0" w:space="0" w:color="auto"/>
                  </w:divBdr>
                </w:div>
              </w:divsChild>
            </w:div>
            <w:div w:id="613489222">
              <w:marLeft w:val="0"/>
              <w:marRight w:val="0"/>
              <w:marTop w:val="0"/>
              <w:marBottom w:val="0"/>
              <w:divBdr>
                <w:top w:val="none" w:sz="0" w:space="0" w:color="auto"/>
                <w:left w:val="none" w:sz="0" w:space="0" w:color="auto"/>
                <w:bottom w:val="none" w:sz="0" w:space="0" w:color="auto"/>
                <w:right w:val="none" w:sz="0" w:space="0" w:color="auto"/>
              </w:divBdr>
            </w:div>
            <w:div w:id="759059018">
              <w:marLeft w:val="0"/>
              <w:marRight w:val="0"/>
              <w:marTop w:val="0"/>
              <w:marBottom w:val="0"/>
              <w:divBdr>
                <w:top w:val="none" w:sz="0" w:space="0" w:color="auto"/>
                <w:left w:val="none" w:sz="0" w:space="0" w:color="auto"/>
                <w:bottom w:val="none" w:sz="0" w:space="0" w:color="auto"/>
                <w:right w:val="none" w:sz="0" w:space="0" w:color="auto"/>
              </w:divBdr>
              <w:divsChild>
                <w:div w:id="71198451">
                  <w:marLeft w:val="0"/>
                  <w:marRight w:val="0"/>
                  <w:marTop w:val="0"/>
                  <w:marBottom w:val="0"/>
                  <w:divBdr>
                    <w:top w:val="none" w:sz="0" w:space="0" w:color="auto"/>
                    <w:left w:val="none" w:sz="0" w:space="0" w:color="auto"/>
                    <w:bottom w:val="none" w:sz="0" w:space="0" w:color="auto"/>
                    <w:right w:val="none" w:sz="0" w:space="0" w:color="auto"/>
                  </w:divBdr>
                </w:div>
              </w:divsChild>
            </w:div>
            <w:div w:id="23613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talog.fsw.edu/preview_program.php?catoid=15&amp;poid=1409&amp;returnto=1327" TargetMode="External"/><Relationship Id="rId13" Type="http://schemas.openxmlformats.org/officeDocument/2006/relationships/hyperlink" Target="http://catalog.fsw.edu/preview_program.php?catoid=15&amp;poid=1409&amp;returnto=1327" TargetMode="External"/><Relationship Id="rId18" Type="http://schemas.openxmlformats.org/officeDocument/2006/relationships/hyperlink" Target="http://catalog.fsw.edu/preview_program.php?catoid=15&amp;poid=1409&amp;returnto=1327" TargetMode="External"/><Relationship Id="rId26" Type="http://schemas.openxmlformats.org/officeDocument/2006/relationships/hyperlink" Target="http://catalog.fsw.edu/preview_program.php?catoid=15&amp;poid=1409&amp;returnto=1327" TargetMode="External"/><Relationship Id="rId3" Type="http://schemas.openxmlformats.org/officeDocument/2006/relationships/settings" Target="settings.xml"/><Relationship Id="rId21" Type="http://schemas.openxmlformats.org/officeDocument/2006/relationships/hyperlink" Target="http://catalog.fsw.edu/preview_program.php?catoid=15&amp;poid=1409&amp;returnto=1327" TargetMode="External"/><Relationship Id="rId34" Type="http://schemas.openxmlformats.org/officeDocument/2006/relationships/fontTable" Target="fontTable.xml"/><Relationship Id="rId7" Type="http://schemas.openxmlformats.org/officeDocument/2006/relationships/hyperlink" Target="http://catalog.fsw.edu/preview_program.php?catoid=15&amp;poid=1409&amp;returnto=1327" TargetMode="External"/><Relationship Id="rId12" Type="http://schemas.openxmlformats.org/officeDocument/2006/relationships/hyperlink" Target="http://catalog.fsw.edu/preview_program.php?catoid=15&amp;poid=1409&amp;returnto=1327" TargetMode="External"/><Relationship Id="rId17" Type="http://schemas.openxmlformats.org/officeDocument/2006/relationships/hyperlink" Target="http://catalog.fsw.edu/preview_program.php?catoid=15&amp;poid=1409&amp;returnto=1327" TargetMode="External"/><Relationship Id="rId25" Type="http://schemas.openxmlformats.org/officeDocument/2006/relationships/hyperlink" Target="http://catalog.fsw.edu/preview_program.php?catoid=15&amp;poid=1409&amp;returnto=1327" TargetMode="External"/><Relationship Id="rId33" Type="http://schemas.openxmlformats.org/officeDocument/2006/relationships/hyperlink" Target="http://catalog.fsw.edu/content.php?catoid=15&amp;navoid=1327" TargetMode="External"/><Relationship Id="rId2" Type="http://schemas.openxmlformats.org/officeDocument/2006/relationships/styles" Target="styles.xml"/><Relationship Id="rId16" Type="http://schemas.openxmlformats.org/officeDocument/2006/relationships/hyperlink" Target="http://catalog.fsw.edu/preview_program.php?catoid=15&amp;poid=1409&amp;returnto=1327" TargetMode="External"/><Relationship Id="rId20" Type="http://schemas.openxmlformats.org/officeDocument/2006/relationships/hyperlink" Target="http://catalog.fsw.edu/preview_program.php?catoid=15&amp;poid=1409&amp;returnto=1327" TargetMode="External"/><Relationship Id="rId29" Type="http://schemas.openxmlformats.org/officeDocument/2006/relationships/hyperlink" Target="http://catalog.fsw.edu/preview_program.php?catoid=15&amp;poid=1409&amp;returnto=1327" TargetMode="External"/><Relationship Id="rId1" Type="http://schemas.openxmlformats.org/officeDocument/2006/relationships/numbering" Target="numbering.xml"/><Relationship Id="rId6" Type="http://schemas.openxmlformats.org/officeDocument/2006/relationships/hyperlink" Target="http://catalog.fsw.edu/content.php?catoid=15&amp;navoid=1327" TargetMode="External"/><Relationship Id="rId11" Type="http://schemas.openxmlformats.org/officeDocument/2006/relationships/hyperlink" Target="http://catalog.fsw.edu/preview_program.php?catoid=15&amp;poid=1409&amp;returnto=1327" TargetMode="External"/><Relationship Id="rId24" Type="http://schemas.openxmlformats.org/officeDocument/2006/relationships/hyperlink" Target="http://catalog.fsw.edu/preview_program.php?catoid=15&amp;poid=1409&amp;returnto=1327" TargetMode="External"/><Relationship Id="rId32" Type="http://schemas.openxmlformats.org/officeDocument/2006/relationships/hyperlink" Target="http://www.fsw.edu/sobt" TargetMode="External"/><Relationship Id="rId5" Type="http://schemas.openxmlformats.org/officeDocument/2006/relationships/image" Target="media/image1.gif"/><Relationship Id="rId15" Type="http://schemas.openxmlformats.org/officeDocument/2006/relationships/hyperlink" Target="http://catalog.fsw.edu/preview_program.php?catoid=15&amp;poid=1409&amp;returnto=1327" TargetMode="External"/><Relationship Id="rId23" Type="http://schemas.openxmlformats.org/officeDocument/2006/relationships/hyperlink" Target="http://catalog.fsw.edu/preview_program.php?catoid=15&amp;poid=1409&amp;returnto=1327" TargetMode="External"/><Relationship Id="rId28" Type="http://schemas.openxmlformats.org/officeDocument/2006/relationships/hyperlink" Target="http://catalog.fsw.edu/preview_program.php?catoid=15&amp;poid=1409&amp;returnto=1327" TargetMode="External"/><Relationship Id="rId36" Type="http://schemas.openxmlformats.org/officeDocument/2006/relationships/theme" Target="theme/theme1.xml"/><Relationship Id="rId10" Type="http://schemas.openxmlformats.org/officeDocument/2006/relationships/hyperlink" Target="http://catalog.fsw.edu/preview_program.php?catoid=15&amp;poid=1409&amp;returnto=1327" TargetMode="External"/><Relationship Id="rId19" Type="http://schemas.openxmlformats.org/officeDocument/2006/relationships/hyperlink" Target="http://catalog.fsw.edu/preview_program.php?catoid=15&amp;poid=1409&amp;returnto=1327" TargetMode="External"/><Relationship Id="rId31" Type="http://schemas.openxmlformats.org/officeDocument/2006/relationships/hyperlink" Target="http://www.fsw.edu/academics" TargetMode="External"/><Relationship Id="rId4" Type="http://schemas.openxmlformats.org/officeDocument/2006/relationships/webSettings" Target="webSettings.xml"/><Relationship Id="rId9" Type="http://schemas.openxmlformats.org/officeDocument/2006/relationships/hyperlink" Target="http://catalog.fsw.edu/preview_program.php?catoid=15&amp;poid=1409&amp;returnto=1327" TargetMode="External"/><Relationship Id="rId14" Type="http://schemas.openxmlformats.org/officeDocument/2006/relationships/hyperlink" Target="http://catalog.fsw.edu/preview_program.php?catoid=15&amp;poid=1409&amp;returnto=1327" TargetMode="External"/><Relationship Id="rId22" Type="http://schemas.openxmlformats.org/officeDocument/2006/relationships/hyperlink" Target="http://catalog.fsw.edu/preview_program.php?catoid=15&amp;poid=1409&amp;returnto=1327" TargetMode="External"/><Relationship Id="rId27" Type="http://schemas.openxmlformats.org/officeDocument/2006/relationships/hyperlink" Target="http://catalog.fsw.edu/preview_program.php?catoid=15&amp;poid=1409&amp;returnto=1327" TargetMode="External"/><Relationship Id="rId30" Type="http://schemas.openxmlformats.org/officeDocument/2006/relationships/hyperlink" Target="http://catalog.fsw.edu/preview_program.php?catoid=15&amp;poid=1409&amp;returnto=1327" TargetMode="Externa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1075</Words>
  <Characters>6990</Characters>
  <Application>Microsoft Office Word</Application>
  <DocSecurity>0</DocSecurity>
  <Lines>129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Sheila Seelau</dc:creator>
  <cp:keywords/>
  <dc:description/>
  <cp:lastModifiedBy>Sheila Seelau</cp:lastModifiedBy>
  <cp:revision>6</cp:revision>
  <cp:lastPrinted>2022-01-18T22:23:00Z</cp:lastPrinted>
  <dcterms:created xsi:type="dcterms:W3CDTF">2022-04-15T17:22:00Z</dcterms:created>
  <dcterms:modified xsi:type="dcterms:W3CDTF">2022-04-15T21:49:00Z</dcterms:modified>
</cp:coreProperties>
</file>